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FC286" w14:textId="0CE36D56" w:rsidR="00183E67" w:rsidRPr="00183E67" w:rsidRDefault="00183E67" w:rsidP="00183E67">
      <w:pPr>
        <w:jc w:val="center"/>
        <w:rPr>
          <w:rFonts w:ascii="Times New Roman" w:hAnsi="Times New Roman" w:cs="Times New Roman"/>
          <w:b/>
          <w:bCs/>
          <w:sz w:val="30"/>
          <w:szCs w:val="30"/>
        </w:rPr>
      </w:pPr>
      <w:r w:rsidRPr="00183E67">
        <w:rPr>
          <w:rFonts w:ascii="Times New Roman" w:hAnsi="Times New Roman" w:cs="Times New Roman"/>
          <w:b/>
          <w:bCs/>
          <w:sz w:val="30"/>
          <w:szCs w:val="30"/>
        </w:rPr>
        <w:t>Bekendtgørelse om ændring af bekendtgørelse om bygningsreglement 2018 (BR18)</w:t>
      </w:r>
    </w:p>
    <w:tbl>
      <w:tblPr>
        <w:tblStyle w:val="Tabel-Gitter"/>
        <w:tblpPr w:leftFromText="141" w:rightFromText="141" w:vertAnchor="page" w:horzAnchor="margin" w:tblpY="3255"/>
        <w:tblW w:w="0" w:type="auto"/>
        <w:tblLook w:val="04A0" w:firstRow="1" w:lastRow="0" w:firstColumn="1" w:lastColumn="0" w:noHBand="0" w:noVBand="1"/>
      </w:tblPr>
      <w:tblGrid>
        <w:gridCol w:w="6141"/>
        <w:gridCol w:w="3919"/>
        <w:gridCol w:w="5244"/>
      </w:tblGrid>
      <w:tr w:rsidR="00C642C4" w:rsidRPr="003B416B" w14:paraId="58283266" w14:textId="77777777" w:rsidTr="00075BC4">
        <w:tc>
          <w:tcPr>
            <w:tcW w:w="6141" w:type="dxa"/>
          </w:tcPr>
          <w:p w14:paraId="09579C48" w14:textId="18333801" w:rsidR="00C642C4" w:rsidRPr="003B416B" w:rsidRDefault="00C642C4" w:rsidP="00126165">
            <w:pPr>
              <w:jc w:val="center"/>
              <w:rPr>
                <w:rFonts w:ascii="Times New Roman" w:hAnsi="Times New Roman" w:cs="Times New Roman"/>
                <w:b/>
                <w:bCs/>
              </w:rPr>
            </w:pPr>
            <w:r w:rsidRPr="003B416B">
              <w:rPr>
                <w:rFonts w:ascii="Times New Roman" w:hAnsi="Times New Roman" w:cs="Times New Roman"/>
                <w:b/>
                <w:bCs/>
              </w:rPr>
              <w:t>Bekendtgørelsestekst</w:t>
            </w:r>
          </w:p>
        </w:tc>
        <w:tc>
          <w:tcPr>
            <w:tcW w:w="3919" w:type="dxa"/>
          </w:tcPr>
          <w:p w14:paraId="1D57E575" w14:textId="77AB530B" w:rsidR="00C642C4" w:rsidRPr="003B416B" w:rsidRDefault="00C642C4" w:rsidP="00126165">
            <w:pPr>
              <w:jc w:val="center"/>
              <w:rPr>
                <w:rFonts w:ascii="Times New Roman" w:hAnsi="Times New Roman" w:cs="Times New Roman"/>
                <w:b/>
                <w:bCs/>
              </w:rPr>
            </w:pPr>
            <w:r>
              <w:rPr>
                <w:rFonts w:ascii="Times New Roman" w:hAnsi="Times New Roman" w:cs="Times New Roman"/>
                <w:b/>
                <w:bCs/>
              </w:rPr>
              <w:t>Begrundelse</w:t>
            </w:r>
            <w:r w:rsidR="007E09A5">
              <w:rPr>
                <w:rFonts w:ascii="Times New Roman" w:hAnsi="Times New Roman" w:cs="Times New Roman"/>
                <w:b/>
                <w:bCs/>
              </w:rPr>
              <w:t xml:space="preserve"> for ændringen</w:t>
            </w:r>
          </w:p>
        </w:tc>
        <w:tc>
          <w:tcPr>
            <w:tcW w:w="5244" w:type="dxa"/>
          </w:tcPr>
          <w:p w14:paraId="01133014" w14:textId="781751B6" w:rsidR="00C642C4" w:rsidRPr="003B416B" w:rsidRDefault="00DE1113" w:rsidP="00126165">
            <w:pPr>
              <w:jc w:val="center"/>
              <w:rPr>
                <w:rFonts w:ascii="Times New Roman" w:hAnsi="Times New Roman" w:cs="Times New Roman"/>
                <w:b/>
                <w:bCs/>
              </w:rPr>
            </w:pPr>
            <w:r>
              <w:rPr>
                <w:rFonts w:ascii="Times New Roman" w:hAnsi="Times New Roman" w:cs="Times New Roman"/>
                <w:b/>
                <w:bCs/>
              </w:rPr>
              <w:t>Bemærkninger</w:t>
            </w:r>
          </w:p>
        </w:tc>
      </w:tr>
      <w:tr w:rsidR="00C642C4" w:rsidRPr="003B416B" w14:paraId="27B99FE7" w14:textId="77777777" w:rsidTr="00075BC4">
        <w:tc>
          <w:tcPr>
            <w:tcW w:w="15304" w:type="dxa"/>
            <w:gridSpan w:val="3"/>
          </w:tcPr>
          <w:p w14:paraId="583C98AA" w14:textId="53275E6E" w:rsidR="00C642C4" w:rsidRPr="003B416B" w:rsidRDefault="00E53E1C" w:rsidP="00126165">
            <w:pPr>
              <w:jc w:val="center"/>
              <w:rPr>
                <w:rFonts w:ascii="Times New Roman" w:hAnsi="Times New Roman" w:cs="Times New Roman"/>
                <w:b/>
                <w:bCs/>
              </w:rPr>
            </w:pPr>
            <w:r>
              <w:rPr>
                <w:rFonts w:ascii="Times New Roman" w:hAnsi="Times New Roman" w:cs="Times New Roman"/>
                <w:b/>
                <w:bCs/>
              </w:rPr>
              <w:t>§ 6 g</w:t>
            </w:r>
            <w:r w:rsidR="0071113F">
              <w:rPr>
                <w:rFonts w:ascii="Times New Roman" w:hAnsi="Times New Roman" w:cs="Times New Roman"/>
                <w:b/>
                <w:bCs/>
              </w:rPr>
              <w:t xml:space="preserve"> affattes således:</w:t>
            </w:r>
          </w:p>
        </w:tc>
      </w:tr>
      <w:tr w:rsidR="003A65A1" w:rsidRPr="003B416B" w14:paraId="091DBE29" w14:textId="77777777" w:rsidTr="00075BC4">
        <w:tc>
          <w:tcPr>
            <w:tcW w:w="6141" w:type="dxa"/>
          </w:tcPr>
          <w:p w14:paraId="195B85E5" w14:textId="27305265" w:rsidR="00924B73" w:rsidRPr="00924B73" w:rsidRDefault="003A65A1" w:rsidP="00924B73">
            <w:pPr>
              <w:rPr>
                <w:rFonts w:ascii="Times New Roman" w:hAnsi="Times New Roman" w:cs="Times New Roman"/>
              </w:rPr>
            </w:pPr>
            <w:r w:rsidRPr="00EA4D2D">
              <w:rPr>
                <w:rFonts w:ascii="Times New Roman" w:hAnsi="Times New Roman" w:cs="Times New Roman"/>
                <w:b/>
                <w:bCs/>
              </w:rPr>
              <w:t xml:space="preserve">§ 6 </w:t>
            </w:r>
            <w:r w:rsidR="00924B73" w:rsidRPr="00EA4D2D">
              <w:rPr>
                <w:rFonts w:ascii="Times New Roman" w:hAnsi="Times New Roman" w:cs="Times New Roman"/>
                <w:b/>
                <w:bCs/>
              </w:rPr>
              <w:t>g</w:t>
            </w:r>
            <w:r w:rsidRPr="00EA4D2D">
              <w:rPr>
                <w:rFonts w:ascii="Times New Roman" w:hAnsi="Times New Roman" w:cs="Times New Roman"/>
                <w:b/>
                <w:bCs/>
              </w:rPr>
              <w:t>.</w:t>
            </w:r>
            <w:r w:rsidRPr="003A65A1">
              <w:rPr>
                <w:rFonts w:ascii="Times New Roman" w:hAnsi="Times New Roman" w:cs="Times New Roman"/>
              </w:rPr>
              <w:t xml:space="preserve"> </w:t>
            </w:r>
            <w:r w:rsidR="00924B73" w:rsidRPr="00924B73">
              <w:rPr>
                <w:rFonts w:ascii="Times New Roman" w:hAnsi="Times New Roman" w:cs="Times New Roman"/>
              </w:rPr>
              <w:t xml:space="preserve">Midlertidig overnatning i byggeri eller bygningsafsnit, der ikke kan henføres til anvendelseskategori 5, kan ske i sammenlagt højst </w:t>
            </w:r>
            <w:del w:id="0" w:author="Thomas Kielgast Røddik" w:date="2025-09-15T14:42:00Z">
              <w:r w:rsidR="002638BB" w:rsidDel="002638BB">
                <w:rPr>
                  <w:rFonts w:ascii="Times New Roman" w:hAnsi="Times New Roman" w:cs="Times New Roman"/>
                </w:rPr>
                <w:delText>50</w:delText>
              </w:r>
              <w:r w:rsidR="00924B73" w:rsidRPr="00924B73" w:rsidDel="002638BB">
                <w:rPr>
                  <w:rFonts w:ascii="Times New Roman" w:hAnsi="Times New Roman" w:cs="Times New Roman"/>
                </w:rPr>
                <w:delText xml:space="preserve"> </w:delText>
              </w:r>
            </w:del>
            <w:ins w:id="1" w:author="Thomas Kielgast Røddik" w:date="2025-09-15T14:42:00Z">
              <w:r w:rsidR="002638BB">
                <w:rPr>
                  <w:rFonts w:ascii="Times New Roman" w:hAnsi="Times New Roman" w:cs="Times New Roman"/>
                </w:rPr>
                <w:t>70</w:t>
              </w:r>
              <w:r w:rsidR="002638BB" w:rsidRPr="00924B73">
                <w:rPr>
                  <w:rFonts w:ascii="Times New Roman" w:hAnsi="Times New Roman" w:cs="Times New Roman"/>
                </w:rPr>
                <w:t xml:space="preserve"> </w:t>
              </w:r>
            </w:ins>
            <w:r w:rsidR="00924B73" w:rsidRPr="00924B73">
              <w:rPr>
                <w:rFonts w:ascii="Times New Roman" w:hAnsi="Times New Roman" w:cs="Times New Roman"/>
              </w:rPr>
              <w:t>døgn inden for samme kalenderår. Overnatningen skal foregå i overensstemmelse med bestemmelserne i kapitel 5.</w:t>
            </w:r>
          </w:p>
          <w:p w14:paraId="2B6F0C54" w14:textId="03B132C4" w:rsidR="00924B73" w:rsidRPr="00924B73" w:rsidRDefault="00924B73" w:rsidP="00924B73">
            <w:pPr>
              <w:rPr>
                <w:rFonts w:ascii="Times New Roman" w:hAnsi="Times New Roman" w:cs="Times New Roman"/>
              </w:rPr>
            </w:pPr>
            <w:r w:rsidRPr="00924B73">
              <w:rPr>
                <w:rFonts w:ascii="Times New Roman" w:hAnsi="Times New Roman" w:cs="Times New Roman"/>
              </w:rPr>
              <w:t xml:space="preserve"> </w:t>
            </w:r>
            <w:r w:rsidRPr="00924B73">
              <w:rPr>
                <w:rFonts w:ascii="Times New Roman" w:hAnsi="Times New Roman" w:cs="Times New Roman"/>
                <w:i/>
                <w:iCs/>
              </w:rPr>
              <w:t>Stk. 2.</w:t>
            </w:r>
            <w:r w:rsidRPr="00924B73">
              <w:rPr>
                <w:rFonts w:ascii="Times New Roman" w:hAnsi="Times New Roman" w:cs="Times New Roman"/>
              </w:rPr>
              <w:t xml:space="preserve"> Ved midlertidig overnatning skal kommunalbestyrelsen have modtaget meddelelse om den midlertidige overnatning senest 2 uger før første overnatningsdøgn. Omfatter overnatningen flere end 150 personer, skal kommunalbestyrelsen have modtaget meddelelse om overnatningen senest 4 uger før.</w:t>
            </w:r>
          </w:p>
          <w:p w14:paraId="41D12A14" w14:textId="54B19A39" w:rsidR="00924B73" w:rsidRPr="00924B73" w:rsidRDefault="00924B73" w:rsidP="00924B73">
            <w:pPr>
              <w:rPr>
                <w:rFonts w:ascii="Times New Roman" w:hAnsi="Times New Roman" w:cs="Times New Roman"/>
              </w:rPr>
            </w:pPr>
            <w:r w:rsidRPr="00924B73">
              <w:rPr>
                <w:rFonts w:ascii="Times New Roman" w:hAnsi="Times New Roman" w:cs="Times New Roman"/>
              </w:rPr>
              <w:t xml:space="preserve"> </w:t>
            </w:r>
            <w:r w:rsidRPr="00924B73">
              <w:rPr>
                <w:rFonts w:ascii="Times New Roman" w:hAnsi="Times New Roman" w:cs="Times New Roman"/>
                <w:i/>
                <w:iCs/>
              </w:rPr>
              <w:t>Stk. 3.</w:t>
            </w:r>
            <w:r w:rsidRPr="00924B73">
              <w:rPr>
                <w:rFonts w:ascii="Times New Roman" w:hAnsi="Times New Roman" w:cs="Times New Roman"/>
              </w:rPr>
              <w:t xml:space="preserve"> Den midlertidige overnatning skal ske i overensstemmelse med de præ-accepterede løsninger for midlertidige overnatninger, som beskrevet i Bygningsreglementets vejledning til kapitel 5 – Brand.</w:t>
            </w:r>
          </w:p>
          <w:p w14:paraId="10481CC2" w14:textId="25BD29AF" w:rsidR="00924B73" w:rsidRPr="00924B73" w:rsidRDefault="00924B73" w:rsidP="00924B73">
            <w:pPr>
              <w:rPr>
                <w:rFonts w:ascii="Times New Roman" w:hAnsi="Times New Roman" w:cs="Times New Roman"/>
              </w:rPr>
            </w:pPr>
            <w:r w:rsidRPr="00924B73">
              <w:rPr>
                <w:rFonts w:ascii="Times New Roman" w:hAnsi="Times New Roman" w:cs="Times New Roman"/>
                <w:i/>
                <w:iCs/>
              </w:rPr>
              <w:t xml:space="preserve"> Stk. 4.</w:t>
            </w:r>
            <w:r w:rsidRPr="00924B73">
              <w:rPr>
                <w:rFonts w:ascii="Times New Roman" w:hAnsi="Times New Roman" w:cs="Times New Roman"/>
              </w:rPr>
              <w:t xml:space="preserve"> Midlertidig overnatning, som ikke er omfattet af stk. 3, kan finde sted, når et af følgende punkter er opfyldt:</w:t>
            </w:r>
          </w:p>
          <w:p w14:paraId="14A6DDAC" w14:textId="64F4ED06" w:rsidR="00924B73" w:rsidRPr="00924B73" w:rsidRDefault="00924B73" w:rsidP="00924B73">
            <w:pPr>
              <w:rPr>
                <w:rFonts w:ascii="Times New Roman" w:hAnsi="Times New Roman" w:cs="Times New Roman"/>
              </w:rPr>
            </w:pPr>
            <w:r w:rsidRPr="00924B73">
              <w:rPr>
                <w:rFonts w:ascii="Times New Roman" w:hAnsi="Times New Roman" w:cs="Times New Roman"/>
              </w:rPr>
              <w:t>1) Betingelserne for midlertidig overnatning er indarbejdet i byggeriets drifts-, kontrol- og vedligeholdelsesplan, jf. §§ 143-146, og der er foretaget meddelelse i overensstemmelse med stk. 2.</w:t>
            </w:r>
          </w:p>
          <w:p w14:paraId="05B32149" w14:textId="64D8FAB8" w:rsidR="00924B73" w:rsidRPr="00924B73" w:rsidRDefault="00924B73" w:rsidP="00924B73">
            <w:pPr>
              <w:rPr>
                <w:rFonts w:ascii="Times New Roman" w:hAnsi="Times New Roman" w:cs="Times New Roman"/>
              </w:rPr>
            </w:pPr>
            <w:r w:rsidRPr="00924B73">
              <w:rPr>
                <w:rFonts w:ascii="Times New Roman" w:hAnsi="Times New Roman" w:cs="Times New Roman"/>
              </w:rPr>
              <w:t>2) Der er givet byggetilladelse til den midlertidige overnatning. Dokumentation for, at den midlertidige overnatning sker i overensstemmelse med bestemmelserne i kapitel 5, skal være modtaget af kommunalbestyrelsen senest 4 uger før første overnatningsdøgn.</w:t>
            </w:r>
          </w:p>
          <w:p w14:paraId="0FDBFFDA" w14:textId="7FE80D6E" w:rsidR="003A65A1" w:rsidRPr="003B416B" w:rsidRDefault="00924B73" w:rsidP="00924B73">
            <w:pPr>
              <w:rPr>
                <w:rFonts w:ascii="Times New Roman" w:hAnsi="Times New Roman" w:cs="Times New Roman"/>
                <w:b/>
                <w:bCs/>
              </w:rPr>
            </w:pPr>
            <w:r w:rsidRPr="00924B73">
              <w:rPr>
                <w:rFonts w:ascii="Times New Roman" w:hAnsi="Times New Roman" w:cs="Times New Roman"/>
              </w:rPr>
              <w:t xml:space="preserve"> </w:t>
            </w:r>
            <w:r w:rsidRPr="00924B73">
              <w:rPr>
                <w:rFonts w:ascii="Times New Roman" w:hAnsi="Times New Roman" w:cs="Times New Roman"/>
                <w:i/>
                <w:iCs/>
              </w:rPr>
              <w:t>Stk. 5.</w:t>
            </w:r>
            <w:r w:rsidRPr="00924B73">
              <w:rPr>
                <w:rFonts w:ascii="Times New Roman" w:hAnsi="Times New Roman" w:cs="Times New Roman"/>
              </w:rPr>
              <w:t xml:space="preserve"> Overnatning i byggeri eller bygningsafsnit, der ikke kan henføres til anvendelseskategori 5, og som ikke opfylder stk. 1 – 4, betragtes som en anvendelsesændring, hvortil der skal søges byggetilladelse, jf. § 10.</w:t>
            </w:r>
          </w:p>
        </w:tc>
        <w:tc>
          <w:tcPr>
            <w:tcW w:w="3919" w:type="dxa"/>
          </w:tcPr>
          <w:p w14:paraId="69C2D520" w14:textId="1722307F" w:rsidR="003A65A1" w:rsidRDefault="00CA4E4D" w:rsidP="00126165">
            <w:pPr>
              <w:rPr>
                <w:rFonts w:ascii="Times New Roman" w:hAnsi="Times New Roman" w:cs="Times New Roman"/>
              </w:rPr>
            </w:pPr>
            <w:r>
              <w:rPr>
                <w:rFonts w:ascii="Times New Roman" w:hAnsi="Times New Roman" w:cs="Times New Roman"/>
              </w:rPr>
              <w:t xml:space="preserve">Som led i regeringens </w:t>
            </w:r>
            <w:r w:rsidR="009C5E55">
              <w:rPr>
                <w:rFonts w:ascii="Times New Roman" w:hAnsi="Times New Roman" w:cs="Times New Roman"/>
              </w:rPr>
              <w:t>udspil</w:t>
            </w:r>
            <w:r w:rsidR="00386FCC">
              <w:rPr>
                <w:rFonts w:ascii="Times New Roman" w:hAnsi="Times New Roman" w:cs="Times New Roman"/>
              </w:rPr>
              <w:t xml:space="preserve"> til gavn for foreningslivet </w:t>
            </w:r>
            <w:r w:rsidR="003A65A1">
              <w:rPr>
                <w:rFonts w:ascii="Times New Roman" w:hAnsi="Times New Roman" w:cs="Times New Roman"/>
              </w:rPr>
              <w:t>indføres en lempelse</w:t>
            </w:r>
            <w:r w:rsidR="0064074A">
              <w:rPr>
                <w:rFonts w:ascii="Times New Roman" w:hAnsi="Times New Roman" w:cs="Times New Roman"/>
              </w:rPr>
              <w:t>,</w:t>
            </w:r>
            <w:r w:rsidR="003A65A1">
              <w:rPr>
                <w:rFonts w:ascii="Times New Roman" w:hAnsi="Times New Roman" w:cs="Times New Roman"/>
              </w:rPr>
              <w:t xml:space="preserve"> så grænsen for midlertidig overnatning i bygninger</w:t>
            </w:r>
            <w:r w:rsidR="0064074A">
              <w:rPr>
                <w:rFonts w:ascii="Times New Roman" w:hAnsi="Times New Roman" w:cs="Times New Roman"/>
              </w:rPr>
              <w:t>,</w:t>
            </w:r>
            <w:r w:rsidR="003A65A1">
              <w:rPr>
                <w:rFonts w:ascii="Times New Roman" w:hAnsi="Times New Roman" w:cs="Times New Roman"/>
              </w:rPr>
              <w:t xml:space="preserve"> der ikke er godkendt </w:t>
            </w:r>
            <w:r w:rsidR="00671D0D">
              <w:rPr>
                <w:rFonts w:ascii="Times New Roman" w:hAnsi="Times New Roman" w:cs="Times New Roman"/>
              </w:rPr>
              <w:t>og brandsikret til overnatning</w:t>
            </w:r>
            <w:r w:rsidR="0064074A">
              <w:rPr>
                <w:rFonts w:ascii="Times New Roman" w:hAnsi="Times New Roman" w:cs="Times New Roman"/>
              </w:rPr>
              <w:t>,</w:t>
            </w:r>
            <w:r w:rsidR="003A65A1">
              <w:rPr>
                <w:rFonts w:ascii="Times New Roman" w:hAnsi="Times New Roman" w:cs="Times New Roman"/>
              </w:rPr>
              <w:t xml:space="preserve"> hæves fra 50 døgn til 70 døgn</w:t>
            </w:r>
            <w:r w:rsidR="00BD0268">
              <w:rPr>
                <w:rFonts w:ascii="Times New Roman" w:hAnsi="Times New Roman" w:cs="Times New Roman"/>
              </w:rPr>
              <w:t xml:space="preserve"> inden for samme kalenderår</w:t>
            </w:r>
            <w:r w:rsidR="003A65A1">
              <w:rPr>
                <w:rFonts w:ascii="Times New Roman" w:hAnsi="Times New Roman" w:cs="Times New Roman"/>
              </w:rPr>
              <w:t xml:space="preserve">. </w:t>
            </w:r>
          </w:p>
          <w:p w14:paraId="701AF24A" w14:textId="77777777" w:rsidR="0045673E" w:rsidRDefault="0045673E" w:rsidP="00126165">
            <w:pPr>
              <w:rPr>
                <w:rFonts w:ascii="Times New Roman" w:hAnsi="Times New Roman" w:cs="Times New Roman"/>
              </w:rPr>
            </w:pPr>
          </w:p>
          <w:p w14:paraId="4C3063B1" w14:textId="1B966CA1" w:rsidR="0045673E" w:rsidRDefault="0045673E" w:rsidP="00126165">
            <w:pPr>
              <w:rPr>
                <w:rFonts w:ascii="Times New Roman" w:hAnsi="Times New Roman" w:cs="Times New Roman"/>
              </w:rPr>
            </w:pPr>
            <w:r>
              <w:rPr>
                <w:rFonts w:ascii="Times New Roman" w:hAnsi="Times New Roman" w:cs="Times New Roman"/>
              </w:rPr>
              <w:t xml:space="preserve">Det vil efter lempelsen være muligt at overnatte 70 sammenhængende døgn. </w:t>
            </w:r>
          </w:p>
          <w:p w14:paraId="75239061" w14:textId="77777777" w:rsidR="0045673E" w:rsidRDefault="0045673E" w:rsidP="00126165">
            <w:pPr>
              <w:rPr>
                <w:rFonts w:ascii="Times New Roman" w:hAnsi="Times New Roman" w:cs="Times New Roman"/>
              </w:rPr>
            </w:pPr>
          </w:p>
          <w:p w14:paraId="4DF97DBB" w14:textId="1E75B3AD" w:rsidR="0045673E" w:rsidRDefault="0045673E" w:rsidP="00126165">
            <w:pPr>
              <w:rPr>
                <w:rFonts w:ascii="Times New Roman" w:hAnsi="Times New Roman" w:cs="Times New Roman"/>
              </w:rPr>
            </w:pPr>
            <w:r>
              <w:rPr>
                <w:rFonts w:ascii="Times New Roman" w:hAnsi="Times New Roman" w:cs="Times New Roman"/>
              </w:rPr>
              <w:t xml:space="preserve">Hvis overnatningen indrettes som anvist i de præ-accepterede løsninger, skal </w:t>
            </w:r>
            <w:r w:rsidR="00CF102B">
              <w:rPr>
                <w:rFonts w:ascii="Times New Roman" w:hAnsi="Times New Roman" w:cs="Times New Roman"/>
              </w:rPr>
              <w:t>arrangøren</w:t>
            </w:r>
            <w:r>
              <w:rPr>
                <w:rFonts w:ascii="Times New Roman" w:hAnsi="Times New Roman" w:cs="Times New Roman"/>
              </w:rPr>
              <w:t xml:space="preserve"> blot meddele kommunen, at overnatningen finder sted</w:t>
            </w:r>
            <w:r w:rsidR="00BD0268">
              <w:rPr>
                <w:rFonts w:ascii="Times New Roman" w:hAnsi="Times New Roman" w:cs="Times New Roman"/>
              </w:rPr>
              <w:t>,</w:t>
            </w:r>
            <w:r>
              <w:rPr>
                <w:rFonts w:ascii="Times New Roman" w:hAnsi="Times New Roman" w:cs="Times New Roman"/>
              </w:rPr>
              <w:t xml:space="preserve"> og det kræver dermed ikke byggetilladelse. </w:t>
            </w:r>
          </w:p>
          <w:p w14:paraId="450FEF5F" w14:textId="77777777" w:rsidR="0045673E" w:rsidRDefault="0045673E" w:rsidP="00126165">
            <w:pPr>
              <w:rPr>
                <w:rFonts w:ascii="Times New Roman" w:hAnsi="Times New Roman" w:cs="Times New Roman"/>
              </w:rPr>
            </w:pPr>
          </w:p>
          <w:p w14:paraId="115887C9" w14:textId="65EA76DD" w:rsidR="0045673E" w:rsidRDefault="0045673E" w:rsidP="00126165">
            <w:pPr>
              <w:rPr>
                <w:rFonts w:ascii="Times New Roman" w:hAnsi="Times New Roman" w:cs="Times New Roman"/>
              </w:rPr>
            </w:pPr>
            <w:r w:rsidRPr="0045673E">
              <w:rPr>
                <w:rFonts w:ascii="Times New Roman" w:hAnsi="Times New Roman" w:cs="Times New Roman"/>
              </w:rPr>
              <w:t xml:space="preserve">Ønskes der overnatning i mere end </w:t>
            </w:r>
            <w:r>
              <w:rPr>
                <w:rFonts w:ascii="Times New Roman" w:hAnsi="Times New Roman" w:cs="Times New Roman"/>
              </w:rPr>
              <w:t>70</w:t>
            </w:r>
            <w:r w:rsidRPr="0045673E">
              <w:rPr>
                <w:rFonts w:ascii="Times New Roman" w:hAnsi="Times New Roman" w:cs="Times New Roman"/>
              </w:rPr>
              <w:t xml:space="preserve"> døgn</w:t>
            </w:r>
            <w:r w:rsidR="00BD0268">
              <w:rPr>
                <w:rFonts w:ascii="Times New Roman" w:hAnsi="Times New Roman" w:cs="Times New Roman"/>
              </w:rPr>
              <w:t xml:space="preserve"> inden for samme kalenderår</w:t>
            </w:r>
            <w:r w:rsidRPr="0045673E">
              <w:rPr>
                <w:rFonts w:ascii="Times New Roman" w:hAnsi="Times New Roman" w:cs="Times New Roman"/>
              </w:rPr>
              <w:t>, anses bygningens primære anvendelse for at være ændret, hvortil overnatningen kræver en byggetilladelse. Kravet om byggetilladelse skyldes, at krav til bygningens brandsikkerhed er skærpede, hvis bygningen bruges til overnatning, end hvis den bruges til f.eks. sport</w:t>
            </w:r>
            <w:r w:rsidR="00671D0D">
              <w:rPr>
                <w:rFonts w:ascii="Times New Roman" w:hAnsi="Times New Roman" w:cs="Times New Roman"/>
              </w:rPr>
              <w:t>, kontor</w:t>
            </w:r>
            <w:r w:rsidRPr="0045673E">
              <w:rPr>
                <w:rFonts w:ascii="Times New Roman" w:hAnsi="Times New Roman" w:cs="Times New Roman"/>
              </w:rPr>
              <w:t xml:space="preserve"> eller undervisning. Det skyldes, at hvis der opstår brand, er en person</w:t>
            </w:r>
            <w:r w:rsidR="00AA7075">
              <w:rPr>
                <w:rFonts w:ascii="Times New Roman" w:hAnsi="Times New Roman" w:cs="Times New Roman"/>
              </w:rPr>
              <w:t>,</w:t>
            </w:r>
            <w:r w:rsidRPr="0045673E">
              <w:rPr>
                <w:rFonts w:ascii="Times New Roman" w:hAnsi="Times New Roman" w:cs="Times New Roman"/>
              </w:rPr>
              <w:t xml:space="preserve"> der sover</w:t>
            </w:r>
            <w:r w:rsidR="00AA7075">
              <w:rPr>
                <w:rFonts w:ascii="Times New Roman" w:hAnsi="Times New Roman" w:cs="Times New Roman"/>
              </w:rPr>
              <w:t>,</w:t>
            </w:r>
            <w:r w:rsidRPr="0045673E">
              <w:rPr>
                <w:rFonts w:ascii="Times New Roman" w:hAnsi="Times New Roman" w:cs="Times New Roman"/>
              </w:rPr>
              <w:t xml:space="preserve"> længere tid om at komme ud og i sikkerhed, end en person der er vågen. Personerne har desuden som </w:t>
            </w:r>
            <w:r w:rsidRPr="0045673E">
              <w:rPr>
                <w:rFonts w:ascii="Times New Roman" w:hAnsi="Times New Roman" w:cs="Times New Roman"/>
              </w:rPr>
              <w:lastRenderedPageBreak/>
              <w:t>udgangspunkt ikke kendskab til bygningens flugtveje.</w:t>
            </w:r>
          </w:p>
          <w:p w14:paraId="05F30233" w14:textId="7D85EB1D" w:rsidR="003A65A1" w:rsidRPr="003B416B" w:rsidRDefault="003A65A1" w:rsidP="00126165">
            <w:pPr>
              <w:rPr>
                <w:rFonts w:ascii="Times New Roman" w:hAnsi="Times New Roman" w:cs="Times New Roman"/>
              </w:rPr>
            </w:pPr>
          </w:p>
        </w:tc>
        <w:tc>
          <w:tcPr>
            <w:tcW w:w="5244" w:type="dxa"/>
          </w:tcPr>
          <w:p w14:paraId="56A81440" w14:textId="31A6A6F5" w:rsidR="003A65A1" w:rsidRPr="003B416B" w:rsidRDefault="003A65A1" w:rsidP="00126165">
            <w:pPr>
              <w:rPr>
                <w:rFonts w:ascii="Times New Roman" w:hAnsi="Times New Roman" w:cs="Times New Roman"/>
              </w:rPr>
            </w:pPr>
          </w:p>
        </w:tc>
      </w:tr>
      <w:tr w:rsidR="00C85CF5" w:rsidRPr="003B416B" w14:paraId="7AFCDA51" w14:textId="77777777" w:rsidTr="00075BC4">
        <w:trPr>
          <w:trHeight w:val="406"/>
        </w:trPr>
        <w:tc>
          <w:tcPr>
            <w:tcW w:w="15304" w:type="dxa"/>
            <w:gridSpan w:val="3"/>
          </w:tcPr>
          <w:p w14:paraId="06580D24" w14:textId="079C1A2A" w:rsidR="00C85CF5" w:rsidRPr="003B416B" w:rsidRDefault="00423E58" w:rsidP="00126165">
            <w:pPr>
              <w:jc w:val="center"/>
              <w:rPr>
                <w:rFonts w:ascii="Times New Roman" w:hAnsi="Times New Roman" w:cs="Times New Roman"/>
                <w:b/>
                <w:bCs/>
              </w:rPr>
            </w:pPr>
            <w:r>
              <w:rPr>
                <w:rFonts w:ascii="Times New Roman" w:hAnsi="Times New Roman" w:cs="Times New Roman"/>
                <w:b/>
                <w:bCs/>
              </w:rPr>
              <w:t>Ny overskrift indsættes:</w:t>
            </w:r>
          </w:p>
        </w:tc>
      </w:tr>
      <w:tr w:rsidR="00423E58" w:rsidRPr="003B416B" w14:paraId="0B17F791" w14:textId="77777777" w:rsidTr="00075BC4">
        <w:tc>
          <w:tcPr>
            <w:tcW w:w="6141" w:type="dxa"/>
          </w:tcPr>
          <w:p w14:paraId="078E140E" w14:textId="130055D5" w:rsidR="00423E58" w:rsidRDefault="00377A38" w:rsidP="00423E58">
            <w:pPr>
              <w:rPr>
                <w:rFonts w:ascii="Times New Roman" w:hAnsi="Times New Roman" w:cs="Times New Roman"/>
                <w:b/>
                <w:bCs/>
              </w:rPr>
            </w:pPr>
            <w:r w:rsidRPr="00377A38">
              <w:rPr>
                <w:rFonts w:ascii="Times New Roman" w:hAnsi="Times New Roman" w:cs="Times New Roman"/>
              </w:rPr>
              <w:t xml:space="preserve">Udendørs salgsområder og lignende samt transportable konstruktioner </w:t>
            </w:r>
            <w:r>
              <w:rPr>
                <w:rFonts w:ascii="Times New Roman" w:hAnsi="Times New Roman" w:cs="Times New Roman"/>
              </w:rPr>
              <w:t>ved</w:t>
            </w:r>
            <w:r w:rsidRPr="00377A38">
              <w:rPr>
                <w:rFonts w:ascii="Times New Roman" w:hAnsi="Times New Roman" w:cs="Times New Roman"/>
              </w:rPr>
              <w:t xml:space="preserve"> midlertidige </w:t>
            </w:r>
            <w:r>
              <w:rPr>
                <w:rFonts w:ascii="Times New Roman" w:hAnsi="Times New Roman" w:cs="Times New Roman"/>
              </w:rPr>
              <w:t>udendørs</w:t>
            </w:r>
            <w:r w:rsidRPr="00377A38">
              <w:rPr>
                <w:rFonts w:ascii="Times New Roman" w:hAnsi="Times New Roman" w:cs="Times New Roman"/>
              </w:rPr>
              <w:t>arrangementer til højst 500 personer</w:t>
            </w:r>
          </w:p>
          <w:p w14:paraId="604AA39B" w14:textId="77777777" w:rsidR="00423E58" w:rsidRPr="00444B6B" w:rsidRDefault="00423E58" w:rsidP="00423E58">
            <w:pPr>
              <w:rPr>
                <w:rFonts w:ascii="Times New Roman" w:hAnsi="Times New Roman" w:cs="Times New Roman"/>
                <w:b/>
                <w:bCs/>
              </w:rPr>
            </w:pPr>
          </w:p>
        </w:tc>
        <w:tc>
          <w:tcPr>
            <w:tcW w:w="3919" w:type="dxa"/>
          </w:tcPr>
          <w:p w14:paraId="3F52D9EE" w14:textId="77777777" w:rsidR="00423E58" w:rsidRDefault="00423E58" w:rsidP="00423E58">
            <w:pPr>
              <w:rPr>
                <w:rFonts w:ascii="Times New Roman" w:hAnsi="Times New Roman" w:cs="Times New Roman"/>
              </w:rPr>
            </w:pPr>
            <w:r w:rsidRPr="00423E58">
              <w:rPr>
                <w:rFonts w:ascii="Times New Roman" w:hAnsi="Times New Roman" w:cs="Times New Roman"/>
              </w:rPr>
              <w:t xml:space="preserve">Der indsættes en ny overskrift </w:t>
            </w:r>
            <w:r>
              <w:rPr>
                <w:rFonts w:ascii="Times New Roman" w:hAnsi="Times New Roman" w:cs="Times New Roman"/>
              </w:rPr>
              <w:t xml:space="preserve">med titlen ’Midlertidige udendørsarrangementer til højst 500 personer’ </w:t>
            </w:r>
            <w:r w:rsidRPr="00423E58">
              <w:rPr>
                <w:rFonts w:ascii="Times New Roman" w:hAnsi="Times New Roman" w:cs="Times New Roman"/>
              </w:rPr>
              <w:t>efter overskriften ’Midlertidige indendørsarrangementer’</w:t>
            </w:r>
            <w:r>
              <w:rPr>
                <w:rFonts w:ascii="Times New Roman" w:hAnsi="Times New Roman" w:cs="Times New Roman"/>
              </w:rPr>
              <w:t xml:space="preserve">. </w:t>
            </w:r>
          </w:p>
          <w:p w14:paraId="7A29DE47" w14:textId="77777777" w:rsidR="00423E58" w:rsidRDefault="00423E58" w:rsidP="00423E58">
            <w:pPr>
              <w:rPr>
                <w:rFonts w:ascii="Times New Roman" w:hAnsi="Times New Roman" w:cs="Times New Roman"/>
              </w:rPr>
            </w:pPr>
          </w:p>
          <w:p w14:paraId="4A2051BC" w14:textId="01EFB3C6" w:rsidR="00423E58" w:rsidRDefault="00423E58" w:rsidP="00423E58">
            <w:pPr>
              <w:rPr>
                <w:rStyle w:val="Kommentarhenvisning"/>
              </w:rPr>
            </w:pPr>
            <w:r>
              <w:rPr>
                <w:rFonts w:ascii="Times New Roman" w:hAnsi="Times New Roman" w:cs="Times New Roman"/>
              </w:rPr>
              <w:t>Overskriften indsættes, så det vil være nemmere, at finde reglerne der gælder for</w:t>
            </w:r>
            <w:r w:rsidR="00AF3E9D">
              <w:rPr>
                <w:rFonts w:ascii="Times New Roman" w:hAnsi="Times New Roman" w:cs="Times New Roman"/>
              </w:rPr>
              <w:t xml:space="preserve"> den type af udendørsarrangementer, som er omfattet af regeringens </w:t>
            </w:r>
            <w:r w:rsidR="00FF7E29">
              <w:rPr>
                <w:rFonts w:ascii="Times New Roman" w:hAnsi="Times New Roman" w:cs="Times New Roman"/>
              </w:rPr>
              <w:t xml:space="preserve">indsats til gavn for </w:t>
            </w:r>
            <w:r w:rsidR="00AF3E9D">
              <w:rPr>
                <w:rFonts w:ascii="Times New Roman" w:hAnsi="Times New Roman" w:cs="Times New Roman"/>
              </w:rPr>
              <w:t>foreningsliv</w:t>
            </w:r>
            <w:r w:rsidR="00FF7E29">
              <w:rPr>
                <w:rFonts w:ascii="Times New Roman" w:hAnsi="Times New Roman" w:cs="Times New Roman"/>
              </w:rPr>
              <w:t>et</w:t>
            </w:r>
            <w:r w:rsidR="00AF3E9D">
              <w:rPr>
                <w:rStyle w:val="Kommentarhenvisning"/>
              </w:rPr>
              <w:t xml:space="preserve">. </w:t>
            </w:r>
          </w:p>
          <w:p w14:paraId="27EA0199" w14:textId="77777777" w:rsidR="00AF3E9D" w:rsidRDefault="00AF3E9D" w:rsidP="00423E58">
            <w:pPr>
              <w:rPr>
                <w:rFonts w:ascii="Times New Roman" w:hAnsi="Times New Roman" w:cs="Times New Roman"/>
              </w:rPr>
            </w:pPr>
          </w:p>
          <w:p w14:paraId="317D4556" w14:textId="7939B18E" w:rsidR="00423E58" w:rsidRDefault="00423E58" w:rsidP="00423E58">
            <w:pPr>
              <w:rPr>
                <w:rFonts w:ascii="Times New Roman" w:hAnsi="Times New Roman" w:cs="Times New Roman"/>
              </w:rPr>
            </w:pPr>
            <w:r>
              <w:rPr>
                <w:rFonts w:ascii="Times New Roman" w:hAnsi="Times New Roman" w:cs="Times New Roman"/>
              </w:rPr>
              <w:t xml:space="preserve">Under overskriften er bestemmelserne i </w:t>
            </w:r>
            <w:r w:rsidRPr="00423E58">
              <w:rPr>
                <w:rFonts w:ascii="Times New Roman" w:hAnsi="Times New Roman" w:cs="Times New Roman"/>
              </w:rPr>
              <w:t>§§ 6 j-</w:t>
            </w:r>
            <w:r>
              <w:rPr>
                <w:rFonts w:ascii="Times New Roman" w:hAnsi="Times New Roman" w:cs="Times New Roman"/>
              </w:rPr>
              <w:t xml:space="preserve"> 6</w:t>
            </w:r>
            <w:r w:rsidR="00AF3E9D">
              <w:rPr>
                <w:rFonts w:ascii="Times New Roman" w:hAnsi="Times New Roman" w:cs="Times New Roman"/>
              </w:rPr>
              <w:t xml:space="preserve"> </w:t>
            </w:r>
            <w:r w:rsidRPr="00423E58">
              <w:rPr>
                <w:rFonts w:ascii="Times New Roman" w:hAnsi="Times New Roman" w:cs="Times New Roman"/>
              </w:rPr>
              <w:t xml:space="preserve">l </w:t>
            </w:r>
            <w:r>
              <w:rPr>
                <w:rFonts w:ascii="Times New Roman" w:hAnsi="Times New Roman" w:cs="Times New Roman"/>
              </w:rPr>
              <w:t>samlet</w:t>
            </w:r>
            <w:r w:rsidR="00AF3E9D">
              <w:rPr>
                <w:rFonts w:ascii="Times New Roman" w:hAnsi="Times New Roman" w:cs="Times New Roman"/>
              </w:rPr>
              <w:t xml:space="preserve">, så man kun skal kigge ét sted, for at finde de relevante bestemmelser. </w:t>
            </w:r>
          </w:p>
          <w:p w14:paraId="2A735A0F" w14:textId="2DD9C252" w:rsidR="00423E58" w:rsidRPr="00423E58" w:rsidRDefault="00423E58" w:rsidP="00423E58">
            <w:pPr>
              <w:rPr>
                <w:rFonts w:ascii="Times New Roman" w:hAnsi="Times New Roman" w:cs="Times New Roman"/>
              </w:rPr>
            </w:pPr>
            <w:r>
              <w:rPr>
                <w:rFonts w:ascii="Times New Roman" w:hAnsi="Times New Roman" w:cs="Times New Roman"/>
              </w:rPr>
              <w:t xml:space="preserve"> </w:t>
            </w:r>
          </w:p>
        </w:tc>
        <w:tc>
          <w:tcPr>
            <w:tcW w:w="5244" w:type="dxa"/>
          </w:tcPr>
          <w:p w14:paraId="28BD8EB1" w14:textId="615FD7F3" w:rsidR="00423E58" w:rsidRPr="001C2D1D" w:rsidRDefault="00377A38" w:rsidP="001B31BE">
            <w:pPr>
              <w:rPr>
                <w:rFonts w:ascii="Times New Roman" w:hAnsi="Times New Roman" w:cs="Times New Roman"/>
              </w:rPr>
            </w:pPr>
            <w:r>
              <w:rPr>
                <w:rFonts w:ascii="Times New Roman" w:hAnsi="Times New Roman" w:cs="Times New Roman"/>
              </w:rPr>
              <w:t xml:space="preserve"> </w:t>
            </w:r>
          </w:p>
        </w:tc>
      </w:tr>
      <w:tr w:rsidR="00053F3B" w:rsidRPr="003B416B" w14:paraId="0BD2640C" w14:textId="77777777" w:rsidTr="00075BC4">
        <w:tc>
          <w:tcPr>
            <w:tcW w:w="15304" w:type="dxa"/>
            <w:gridSpan w:val="3"/>
          </w:tcPr>
          <w:p w14:paraId="45E5614B" w14:textId="5E64FB29" w:rsidR="00053F3B" w:rsidRPr="003B416B" w:rsidRDefault="00D46871" w:rsidP="00126165">
            <w:pPr>
              <w:jc w:val="center"/>
              <w:rPr>
                <w:rFonts w:ascii="Times New Roman" w:hAnsi="Times New Roman" w:cs="Times New Roman"/>
                <w:b/>
                <w:bCs/>
              </w:rPr>
            </w:pPr>
            <w:r>
              <w:rPr>
                <w:rFonts w:ascii="Times New Roman" w:hAnsi="Times New Roman" w:cs="Times New Roman"/>
                <w:b/>
                <w:bCs/>
              </w:rPr>
              <w:t xml:space="preserve">Ny </w:t>
            </w:r>
            <w:r w:rsidR="00053F3B" w:rsidRPr="003B416B">
              <w:rPr>
                <w:rFonts w:ascii="Times New Roman" w:hAnsi="Times New Roman" w:cs="Times New Roman"/>
                <w:b/>
                <w:bCs/>
              </w:rPr>
              <w:t>§ 6 j affattes således</w:t>
            </w:r>
            <w:r w:rsidR="0071113F">
              <w:rPr>
                <w:rFonts w:ascii="Times New Roman" w:hAnsi="Times New Roman" w:cs="Times New Roman"/>
                <w:b/>
                <w:bCs/>
              </w:rPr>
              <w:t>:</w:t>
            </w:r>
          </w:p>
        </w:tc>
      </w:tr>
      <w:tr w:rsidR="00C642C4" w:rsidRPr="003B416B" w14:paraId="779ACB37" w14:textId="77777777" w:rsidTr="00075BC4">
        <w:tc>
          <w:tcPr>
            <w:tcW w:w="6141" w:type="dxa"/>
          </w:tcPr>
          <w:p w14:paraId="3D551D4E" w14:textId="6BCCF84D" w:rsidR="00D87F2C" w:rsidRPr="00366B92" w:rsidRDefault="00D87F2C" w:rsidP="00D87F2C">
            <w:pPr>
              <w:pStyle w:val="Kommentartekst"/>
              <w:rPr>
                <w:rFonts w:ascii="Times New Roman" w:hAnsi="Times New Roman" w:cs="Times New Roman"/>
                <w:sz w:val="22"/>
                <w:szCs w:val="22"/>
              </w:rPr>
            </w:pPr>
            <w:r w:rsidRPr="00366B92">
              <w:rPr>
                <w:rFonts w:ascii="Times New Roman" w:hAnsi="Times New Roman" w:cs="Times New Roman"/>
                <w:b/>
                <w:bCs/>
                <w:sz w:val="22"/>
                <w:szCs w:val="22"/>
              </w:rPr>
              <w:t>§ 6 j</w:t>
            </w:r>
            <w:r w:rsidRPr="00366B92">
              <w:rPr>
                <w:rFonts w:ascii="Times New Roman" w:hAnsi="Times New Roman" w:cs="Times New Roman"/>
                <w:sz w:val="22"/>
                <w:szCs w:val="22"/>
              </w:rPr>
              <w:t xml:space="preserve">. </w:t>
            </w:r>
            <w:bookmarkStart w:id="2" w:name="_Hlk208578707"/>
            <w:r>
              <w:rPr>
                <w:rFonts w:ascii="Times New Roman" w:hAnsi="Times New Roman" w:cs="Times New Roman"/>
                <w:sz w:val="22"/>
                <w:szCs w:val="22"/>
              </w:rPr>
              <w:t xml:space="preserve">For </w:t>
            </w:r>
            <w:r w:rsidRPr="00366B92">
              <w:rPr>
                <w:rFonts w:ascii="Times New Roman" w:hAnsi="Times New Roman" w:cs="Times New Roman"/>
                <w:sz w:val="22"/>
                <w:szCs w:val="22"/>
              </w:rPr>
              <w:t>udendørs salgsområder og lignende samt transportable konstruktioner</w:t>
            </w:r>
            <w:r>
              <w:rPr>
                <w:rFonts w:ascii="Times New Roman" w:hAnsi="Times New Roman" w:cs="Times New Roman"/>
                <w:sz w:val="22"/>
                <w:szCs w:val="22"/>
              </w:rPr>
              <w:t>, jf. stk. 3,</w:t>
            </w:r>
            <w:r w:rsidRPr="00366B92">
              <w:rPr>
                <w:rFonts w:ascii="Times New Roman" w:hAnsi="Times New Roman" w:cs="Times New Roman"/>
                <w:sz w:val="22"/>
                <w:szCs w:val="22"/>
              </w:rPr>
              <w:t xml:space="preserve"> der opstilles </w:t>
            </w:r>
            <w:r w:rsidR="00356E63">
              <w:rPr>
                <w:rFonts w:ascii="Times New Roman" w:hAnsi="Times New Roman" w:cs="Times New Roman"/>
                <w:sz w:val="22"/>
                <w:szCs w:val="22"/>
              </w:rPr>
              <w:t xml:space="preserve">ved </w:t>
            </w:r>
            <w:r w:rsidRPr="00366B92">
              <w:rPr>
                <w:rFonts w:ascii="Times New Roman" w:hAnsi="Times New Roman" w:cs="Times New Roman"/>
                <w:sz w:val="22"/>
                <w:szCs w:val="22"/>
              </w:rPr>
              <w:t>midlertidige udendørsarrangementer</w:t>
            </w:r>
            <w:r>
              <w:rPr>
                <w:rFonts w:ascii="Times New Roman" w:hAnsi="Times New Roman" w:cs="Times New Roman"/>
                <w:sz w:val="22"/>
                <w:szCs w:val="22"/>
              </w:rPr>
              <w:t xml:space="preserve"> til højst 500 personer</w:t>
            </w:r>
            <w:r w:rsidRPr="00366B92">
              <w:rPr>
                <w:rFonts w:ascii="Times New Roman" w:hAnsi="Times New Roman" w:cs="Times New Roman"/>
                <w:sz w:val="22"/>
                <w:szCs w:val="22"/>
              </w:rPr>
              <w:t xml:space="preserve">, </w:t>
            </w:r>
            <w:r w:rsidRPr="00513166">
              <w:rPr>
                <w:rFonts w:ascii="Times New Roman" w:hAnsi="Times New Roman" w:cs="Times New Roman"/>
                <w:sz w:val="22"/>
                <w:szCs w:val="22"/>
              </w:rPr>
              <w:t xml:space="preserve">gælder </w:t>
            </w:r>
            <w:r>
              <w:rPr>
                <w:rFonts w:ascii="Times New Roman" w:hAnsi="Times New Roman" w:cs="Times New Roman"/>
                <w:sz w:val="22"/>
                <w:szCs w:val="22"/>
              </w:rPr>
              <w:t>b</w:t>
            </w:r>
            <w:r w:rsidRPr="00366B92">
              <w:rPr>
                <w:rFonts w:ascii="Times New Roman" w:hAnsi="Times New Roman" w:cs="Times New Roman"/>
                <w:sz w:val="22"/>
                <w:szCs w:val="22"/>
              </w:rPr>
              <w:t xml:space="preserve">estemmelserne </w:t>
            </w:r>
            <w:r w:rsidRPr="00747392">
              <w:rPr>
                <w:rFonts w:ascii="Times New Roman" w:hAnsi="Times New Roman" w:cs="Times New Roman"/>
                <w:sz w:val="22"/>
                <w:szCs w:val="22"/>
              </w:rPr>
              <w:t>i §§ 6 k-6 l.</w:t>
            </w:r>
            <w:bookmarkEnd w:id="2"/>
          </w:p>
          <w:p w14:paraId="05521CC5" w14:textId="77777777" w:rsidR="00D87F2C" w:rsidRPr="00366B92" w:rsidRDefault="00D87F2C" w:rsidP="00D87F2C">
            <w:pPr>
              <w:rPr>
                <w:rFonts w:ascii="Times New Roman" w:hAnsi="Times New Roman" w:cs="Times New Roman"/>
              </w:rPr>
            </w:pPr>
            <w:r w:rsidRPr="00366B92">
              <w:rPr>
                <w:rFonts w:ascii="Times New Roman" w:hAnsi="Times New Roman" w:cs="Times New Roman"/>
                <w:i/>
                <w:iCs/>
              </w:rPr>
              <w:t>Stk. 2.</w:t>
            </w:r>
            <w:r w:rsidRPr="00366B92">
              <w:rPr>
                <w:rFonts w:ascii="Times New Roman" w:hAnsi="Times New Roman" w:cs="Times New Roman"/>
              </w:rPr>
              <w:t xml:space="preserve"> </w:t>
            </w:r>
            <w:bookmarkStart w:id="3" w:name="_Hlk208578731"/>
            <w:r>
              <w:rPr>
                <w:rFonts w:ascii="Times New Roman" w:hAnsi="Times New Roman" w:cs="Times New Roman"/>
              </w:rPr>
              <w:t>Ved midlertidige udendørsarrangementer til højst 500 personer, forstås det</w:t>
            </w:r>
            <w:r w:rsidRPr="00366B92">
              <w:rPr>
                <w:rFonts w:ascii="Times New Roman" w:hAnsi="Times New Roman" w:cs="Times New Roman"/>
              </w:rPr>
              <w:t xml:space="preserve"> største antal personer, der </w:t>
            </w:r>
            <w:r>
              <w:rPr>
                <w:rFonts w:ascii="Times New Roman" w:hAnsi="Times New Roman" w:cs="Times New Roman"/>
              </w:rPr>
              <w:t>kan</w:t>
            </w:r>
            <w:r w:rsidRPr="00366B92">
              <w:rPr>
                <w:rFonts w:ascii="Times New Roman" w:hAnsi="Times New Roman" w:cs="Times New Roman"/>
              </w:rPr>
              <w:t xml:space="preserve"> være til stede</w:t>
            </w:r>
            <w:r>
              <w:rPr>
                <w:rFonts w:ascii="Times New Roman" w:hAnsi="Times New Roman" w:cs="Times New Roman"/>
              </w:rPr>
              <w:t xml:space="preserve"> ved arrangementet</w:t>
            </w:r>
            <w:r w:rsidRPr="00366B92">
              <w:rPr>
                <w:rFonts w:ascii="Times New Roman" w:hAnsi="Times New Roman" w:cs="Times New Roman"/>
              </w:rPr>
              <w:t xml:space="preserve"> samtidigt. </w:t>
            </w:r>
            <w:r>
              <w:rPr>
                <w:rFonts w:ascii="Times New Roman" w:hAnsi="Times New Roman" w:cs="Times New Roman"/>
              </w:rPr>
              <w:t>I beregningen af personantallet indgår det samlede antal</w:t>
            </w:r>
            <w:r w:rsidRPr="00366B92">
              <w:rPr>
                <w:rFonts w:ascii="Times New Roman" w:hAnsi="Times New Roman" w:cs="Times New Roman"/>
              </w:rPr>
              <w:t xml:space="preserve"> personer, der er tilknyttet arrangementet, herunder personale, stadeholdere, frivillige og gæster. </w:t>
            </w:r>
            <w:bookmarkEnd w:id="3"/>
          </w:p>
          <w:p w14:paraId="3A266677" w14:textId="77777777" w:rsidR="00D87F2C" w:rsidRPr="00366B92" w:rsidRDefault="00D87F2C" w:rsidP="00D87F2C">
            <w:pPr>
              <w:rPr>
                <w:rFonts w:ascii="Times New Roman" w:hAnsi="Times New Roman" w:cs="Times New Roman"/>
              </w:rPr>
            </w:pPr>
            <w:r w:rsidRPr="00366B92">
              <w:rPr>
                <w:rFonts w:ascii="Times New Roman" w:hAnsi="Times New Roman" w:cs="Times New Roman"/>
                <w:i/>
                <w:iCs/>
              </w:rPr>
              <w:t>Stk. 3</w:t>
            </w:r>
            <w:r w:rsidRPr="00366B92">
              <w:rPr>
                <w:rFonts w:ascii="Times New Roman" w:hAnsi="Times New Roman" w:cs="Times New Roman"/>
              </w:rPr>
              <w:t xml:space="preserve">. </w:t>
            </w:r>
            <w:bookmarkStart w:id="4" w:name="_Hlk208578756"/>
            <w:r w:rsidRPr="00366B92">
              <w:rPr>
                <w:rFonts w:ascii="Times New Roman" w:hAnsi="Times New Roman" w:cs="Times New Roman"/>
              </w:rPr>
              <w:t>Følgende transportable konstruktioner</w:t>
            </w:r>
            <w:r>
              <w:rPr>
                <w:rFonts w:ascii="Times New Roman" w:hAnsi="Times New Roman" w:cs="Times New Roman"/>
              </w:rPr>
              <w:t xml:space="preserve"> er omfattet af stk. 1:</w:t>
            </w:r>
          </w:p>
          <w:p w14:paraId="6E35C635" w14:textId="77777777" w:rsidR="00D87F2C" w:rsidRPr="00366B92" w:rsidRDefault="00D87F2C" w:rsidP="00D87F2C">
            <w:pPr>
              <w:pStyle w:val="Listeafsnit"/>
              <w:numPr>
                <w:ilvl w:val="0"/>
                <w:numId w:val="5"/>
              </w:numPr>
              <w:rPr>
                <w:rFonts w:ascii="Times New Roman" w:hAnsi="Times New Roman" w:cs="Times New Roman"/>
              </w:rPr>
            </w:pPr>
            <w:r w:rsidRPr="00366B92">
              <w:rPr>
                <w:rFonts w:ascii="Times New Roman" w:hAnsi="Times New Roman" w:cs="Times New Roman"/>
              </w:rPr>
              <w:t xml:space="preserve">Mastesejl, parasoller, overdækninger og telte i én etage placeret i terræn </w:t>
            </w:r>
          </w:p>
          <w:p w14:paraId="2001DD6F" w14:textId="77777777" w:rsidR="00D87F2C" w:rsidRPr="00366B92" w:rsidRDefault="00D87F2C" w:rsidP="00D87F2C">
            <w:pPr>
              <w:pStyle w:val="Listeafsnit"/>
              <w:numPr>
                <w:ilvl w:val="0"/>
                <w:numId w:val="5"/>
              </w:numPr>
              <w:rPr>
                <w:rFonts w:ascii="Times New Roman" w:hAnsi="Times New Roman" w:cs="Times New Roman"/>
              </w:rPr>
            </w:pPr>
            <w:r w:rsidRPr="00366B92">
              <w:rPr>
                <w:rFonts w:ascii="Times New Roman" w:hAnsi="Times New Roman" w:cs="Times New Roman"/>
              </w:rPr>
              <w:t>Åbne scener, herunder automobilscener, der er højst 1,0 m over terræn med og uden overdækning</w:t>
            </w:r>
          </w:p>
          <w:p w14:paraId="0298C0AC" w14:textId="77777777" w:rsidR="00D87F2C" w:rsidRPr="00366B92" w:rsidRDefault="00D87F2C" w:rsidP="00D87F2C">
            <w:pPr>
              <w:pStyle w:val="Listeafsnit"/>
              <w:numPr>
                <w:ilvl w:val="0"/>
                <w:numId w:val="5"/>
              </w:numPr>
              <w:rPr>
                <w:rFonts w:ascii="Times New Roman" w:hAnsi="Times New Roman" w:cs="Times New Roman"/>
              </w:rPr>
            </w:pPr>
            <w:r w:rsidRPr="00366B92">
              <w:rPr>
                <w:rFonts w:ascii="Times New Roman" w:hAnsi="Times New Roman" w:cs="Times New Roman"/>
              </w:rPr>
              <w:t xml:space="preserve">Åbne tribuner, herunder automobiltribuner, der er højst 2,5 m i højden, målt fra terræn til gulvhøjde med og uden overdækning.  </w:t>
            </w:r>
          </w:p>
          <w:p w14:paraId="392435B1" w14:textId="77777777" w:rsidR="00D87F2C" w:rsidRPr="00366B92" w:rsidRDefault="00D87F2C" w:rsidP="00D87F2C">
            <w:pPr>
              <w:pStyle w:val="Listeafsnit"/>
              <w:numPr>
                <w:ilvl w:val="0"/>
                <w:numId w:val="5"/>
              </w:numPr>
              <w:rPr>
                <w:rFonts w:ascii="Times New Roman" w:hAnsi="Times New Roman" w:cs="Times New Roman"/>
              </w:rPr>
            </w:pPr>
            <w:r w:rsidRPr="00366B92">
              <w:rPr>
                <w:rFonts w:ascii="Times New Roman" w:hAnsi="Times New Roman" w:cs="Times New Roman"/>
              </w:rPr>
              <w:t>Åbne portaler placeret i terræn med og uden inddækning</w:t>
            </w:r>
          </w:p>
          <w:p w14:paraId="3D2C8B6A" w14:textId="024F4B4B" w:rsidR="00D87F2C" w:rsidRPr="00366B92" w:rsidRDefault="00D87F2C" w:rsidP="00D87F2C">
            <w:pPr>
              <w:pStyle w:val="Listeafsnit"/>
              <w:numPr>
                <w:ilvl w:val="0"/>
                <w:numId w:val="5"/>
              </w:numPr>
              <w:rPr>
                <w:rFonts w:ascii="Times New Roman" w:hAnsi="Times New Roman" w:cs="Times New Roman"/>
              </w:rPr>
            </w:pPr>
            <w:r w:rsidRPr="00366B92">
              <w:rPr>
                <w:rFonts w:ascii="Times New Roman" w:hAnsi="Times New Roman" w:cs="Times New Roman"/>
              </w:rPr>
              <w:lastRenderedPageBreak/>
              <w:t>Tårne, storskærme, mobilantenner, højtalertårne, skillevægge og lignende selvstående konstruktioner</w:t>
            </w:r>
            <w:r w:rsidR="00AA7075">
              <w:rPr>
                <w:rFonts w:ascii="Times New Roman" w:hAnsi="Times New Roman" w:cs="Times New Roman"/>
              </w:rPr>
              <w:t>,</w:t>
            </w:r>
            <w:r w:rsidRPr="00366B92">
              <w:rPr>
                <w:rFonts w:ascii="Times New Roman" w:hAnsi="Times New Roman" w:cs="Times New Roman"/>
              </w:rPr>
              <w:t xml:space="preserve"> som ikke er beregnet til personophold</w:t>
            </w:r>
            <w:r>
              <w:rPr>
                <w:rFonts w:ascii="Times New Roman" w:hAnsi="Times New Roman" w:cs="Times New Roman"/>
              </w:rPr>
              <w:t>. Dog er midlertidigt personophold i forbindelse med nødvendigt arbejde tilladt.</w:t>
            </w:r>
            <w:r w:rsidRPr="00366B92">
              <w:rPr>
                <w:rFonts w:ascii="Times New Roman" w:hAnsi="Times New Roman" w:cs="Times New Roman"/>
              </w:rPr>
              <w:t xml:space="preserve"> </w:t>
            </w:r>
          </w:p>
          <w:p w14:paraId="70ED3041" w14:textId="77777777" w:rsidR="00D87F2C" w:rsidRPr="00366B92" w:rsidRDefault="00D87F2C" w:rsidP="00D87F2C">
            <w:pPr>
              <w:pStyle w:val="Listeafsnit"/>
              <w:numPr>
                <w:ilvl w:val="0"/>
                <w:numId w:val="5"/>
              </w:numPr>
              <w:rPr>
                <w:rFonts w:ascii="Times New Roman" w:hAnsi="Times New Roman" w:cs="Times New Roman"/>
              </w:rPr>
            </w:pPr>
            <w:proofErr w:type="spellStart"/>
            <w:r w:rsidRPr="00366B92">
              <w:rPr>
                <w:rFonts w:ascii="Times New Roman" w:hAnsi="Times New Roman" w:cs="Times New Roman"/>
              </w:rPr>
              <w:t>Truss</w:t>
            </w:r>
            <w:proofErr w:type="spellEnd"/>
            <w:r w:rsidRPr="00366B92">
              <w:rPr>
                <w:rFonts w:ascii="Times New Roman" w:hAnsi="Times New Roman" w:cs="Times New Roman"/>
              </w:rPr>
              <w:t xml:space="preserve">-systemer.  </w:t>
            </w:r>
          </w:p>
          <w:bookmarkEnd w:id="4"/>
          <w:p w14:paraId="2154E61F" w14:textId="12CBC3C0" w:rsidR="00C642C4" w:rsidRPr="00D87F2C" w:rsidRDefault="00C642C4" w:rsidP="00D87F2C">
            <w:pPr>
              <w:rPr>
                <w:rFonts w:ascii="Times New Roman" w:hAnsi="Times New Roman" w:cs="Times New Roman"/>
                <w:color w:val="FF0000"/>
              </w:rPr>
            </w:pPr>
          </w:p>
        </w:tc>
        <w:tc>
          <w:tcPr>
            <w:tcW w:w="3919" w:type="dxa"/>
          </w:tcPr>
          <w:p w14:paraId="09EC2583" w14:textId="55BD21AA" w:rsidR="00C642C4" w:rsidRDefault="006874C5" w:rsidP="00126165">
            <w:pPr>
              <w:rPr>
                <w:rFonts w:ascii="Times New Roman" w:hAnsi="Times New Roman" w:cs="Times New Roman"/>
              </w:rPr>
            </w:pPr>
            <w:r>
              <w:rPr>
                <w:rFonts w:ascii="Times New Roman" w:hAnsi="Times New Roman" w:cs="Times New Roman"/>
              </w:rPr>
              <w:lastRenderedPageBreak/>
              <w:t xml:space="preserve">Bestemmelsen i § 6 j gælder for alle </w:t>
            </w:r>
            <w:r w:rsidR="00C079A7">
              <w:rPr>
                <w:rFonts w:ascii="Times New Roman" w:hAnsi="Times New Roman" w:cs="Times New Roman"/>
              </w:rPr>
              <w:t xml:space="preserve">udendørs salgsområder og transportable konstruktioner, der opstilles i forbindelse med </w:t>
            </w:r>
            <w:r>
              <w:rPr>
                <w:rFonts w:ascii="Times New Roman" w:hAnsi="Times New Roman" w:cs="Times New Roman"/>
              </w:rPr>
              <w:t xml:space="preserve">midlertidige arrangementer til højst 500 personer. </w:t>
            </w:r>
          </w:p>
          <w:p w14:paraId="476B85AF" w14:textId="77777777" w:rsidR="006874C5" w:rsidRDefault="006874C5" w:rsidP="006874C5">
            <w:pPr>
              <w:rPr>
                <w:rFonts w:ascii="Times New Roman" w:hAnsi="Times New Roman" w:cs="Times New Roman"/>
              </w:rPr>
            </w:pPr>
          </w:p>
          <w:p w14:paraId="6C074BD5" w14:textId="6653DCCC" w:rsidR="006874C5" w:rsidRDefault="006874C5" w:rsidP="006874C5">
            <w:pPr>
              <w:rPr>
                <w:rFonts w:ascii="Times New Roman" w:hAnsi="Times New Roman" w:cs="Times New Roman"/>
              </w:rPr>
            </w:pPr>
            <w:r>
              <w:rPr>
                <w:rFonts w:ascii="Times New Roman" w:hAnsi="Times New Roman" w:cs="Times New Roman"/>
              </w:rPr>
              <w:t>Bestemmelse</w:t>
            </w:r>
            <w:r w:rsidR="00C079A7">
              <w:rPr>
                <w:rFonts w:ascii="Times New Roman" w:hAnsi="Times New Roman" w:cs="Times New Roman"/>
              </w:rPr>
              <w:t>n</w:t>
            </w:r>
            <w:r>
              <w:rPr>
                <w:rFonts w:ascii="Times New Roman" w:hAnsi="Times New Roman" w:cs="Times New Roman"/>
              </w:rPr>
              <w:t xml:space="preserve"> omfatter generelle ændringer med henblik på at definere og afgrænse anvendelsesområdet samt de generelle bestemmelser for de midlertidige arrangementer. </w:t>
            </w:r>
          </w:p>
          <w:p w14:paraId="31E4B3A9" w14:textId="77777777" w:rsidR="006874C5" w:rsidRDefault="006874C5" w:rsidP="00126165">
            <w:pPr>
              <w:rPr>
                <w:rFonts w:ascii="Times New Roman" w:hAnsi="Times New Roman" w:cs="Times New Roman"/>
              </w:rPr>
            </w:pPr>
          </w:p>
          <w:p w14:paraId="364A09D1" w14:textId="77E4EF70" w:rsidR="006874C5" w:rsidRDefault="006874C5" w:rsidP="00126165">
            <w:pPr>
              <w:rPr>
                <w:rFonts w:ascii="Times New Roman" w:hAnsi="Times New Roman" w:cs="Times New Roman"/>
              </w:rPr>
            </w:pPr>
            <w:r>
              <w:rPr>
                <w:rFonts w:ascii="Times New Roman" w:hAnsi="Times New Roman" w:cs="Times New Roman"/>
              </w:rPr>
              <w:t xml:space="preserve">Definitionen ’midlertidige </w:t>
            </w:r>
            <w:r w:rsidR="00C079A7">
              <w:rPr>
                <w:rFonts w:ascii="Times New Roman" w:hAnsi="Times New Roman" w:cs="Times New Roman"/>
              </w:rPr>
              <w:t>udendørs</w:t>
            </w:r>
            <w:r>
              <w:rPr>
                <w:rFonts w:ascii="Times New Roman" w:hAnsi="Times New Roman" w:cs="Times New Roman"/>
              </w:rPr>
              <w:t xml:space="preserve">arrangementer </w:t>
            </w:r>
            <w:r w:rsidR="00C079A7">
              <w:rPr>
                <w:rFonts w:ascii="Times New Roman" w:hAnsi="Times New Roman" w:cs="Times New Roman"/>
              </w:rPr>
              <w:t xml:space="preserve">til højst </w:t>
            </w:r>
            <w:r>
              <w:rPr>
                <w:rFonts w:ascii="Times New Roman" w:hAnsi="Times New Roman" w:cs="Times New Roman"/>
              </w:rPr>
              <w:t xml:space="preserve">500 personer’ </w:t>
            </w:r>
            <w:r w:rsidRPr="006874C5">
              <w:rPr>
                <w:rFonts w:ascii="Times New Roman" w:hAnsi="Times New Roman" w:cs="Times New Roman"/>
              </w:rPr>
              <w:t xml:space="preserve">er </w:t>
            </w:r>
            <w:r>
              <w:rPr>
                <w:rFonts w:ascii="Times New Roman" w:hAnsi="Times New Roman" w:cs="Times New Roman"/>
              </w:rPr>
              <w:t xml:space="preserve">ikke </w:t>
            </w:r>
            <w:r w:rsidRPr="006874C5">
              <w:rPr>
                <w:rFonts w:ascii="Times New Roman" w:hAnsi="Times New Roman" w:cs="Times New Roman"/>
              </w:rPr>
              <w:t xml:space="preserve">en del af de gældende bestemmelser for midlertidige arrangementer i bygningsreglementet, og derfor implementeres lempelsen i </w:t>
            </w:r>
            <w:r w:rsidRPr="006874C5">
              <w:rPr>
                <w:rFonts w:ascii="Times New Roman" w:hAnsi="Times New Roman" w:cs="Times New Roman"/>
              </w:rPr>
              <w:lastRenderedPageBreak/>
              <w:t>særskilte bestemmelser, som udelukkende gælder for de omfattede arrangementer</w:t>
            </w:r>
            <w:r>
              <w:rPr>
                <w:rFonts w:ascii="Times New Roman" w:hAnsi="Times New Roman" w:cs="Times New Roman"/>
              </w:rPr>
              <w:t xml:space="preserve">. </w:t>
            </w:r>
          </w:p>
          <w:p w14:paraId="71E27C45" w14:textId="77777777" w:rsidR="006874C5" w:rsidRDefault="006874C5" w:rsidP="00126165">
            <w:pPr>
              <w:rPr>
                <w:rFonts w:ascii="Times New Roman" w:hAnsi="Times New Roman" w:cs="Times New Roman"/>
              </w:rPr>
            </w:pPr>
          </w:p>
          <w:p w14:paraId="2FEFBC26" w14:textId="7A8CA3EC" w:rsidR="006874C5" w:rsidRDefault="008158A2" w:rsidP="006874C5">
            <w:pPr>
              <w:rPr>
                <w:rFonts w:ascii="Times New Roman" w:hAnsi="Times New Roman" w:cs="Times New Roman"/>
              </w:rPr>
            </w:pPr>
            <w:r>
              <w:rPr>
                <w:rFonts w:ascii="Times New Roman" w:hAnsi="Times New Roman" w:cs="Times New Roman"/>
              </w:rPr>
              <w:t xml:space="preserve">Personantallet beregnes, som det største </w:t>
            </w:r>
            <w:r w:rsidR="006874C5" w:rsidRPr="006874C5">
              <w:rPr>
                <w:rFonts w:ascii="Times New Roman" w:hAnsi="Times New Roman" w:cs="Times New Roman"/>
              </w:rPr>
              <w:t>antal personer der vil være på arrangementsområdet samtidigt. Alle personer</w:t>
            </w:r>
            <w:r w:rsidR="00AA7075">
              <w:rPr>
                <w:rFonts w:ascii="Times New Roman" w:hAnsi="Times New Roman" w:cs="Times New Roman"/>
              </w:rPr>
              <w:t>,</w:t>
            </w:r>
            <w:r w:rsidR="006874C5" w:rsidRPr="006874C5">
              <w:rPr>
                <w:rFonts w:ascii="Times New Roman" w:hAnsi="Times New Roman" w:cs="Times New Roman"/>
              </w:rPr>
              <w:t xml:space="preserve"> der er tilknyttet arrangementet</w:t>
            </w:r>
            <w:r w:rsidR="00AA7075">
              <w:rPr>
                <w:rFonts w:ascii="Times New Roman" w:hAnsi="Times New Roman" w:cs="Times New Roman"/>
              </w:rPr>
              <w:t>,</w:t>
            </w:r>
            <w:r w:rsidR="006874C5" w:rsidRPr="006874C5">
              <w:rPr>
                <w:rFonts w:ascii="Times New Roman" w:hAnsi="Times New Roman" w:cs="Times New Roman"/>
              </w:rPr>
              <w:t xml:space="preserve"> skal medregnes i personantallet, herunder personale, stadeholdere, frivillige og gæster.  </w:t>
            </w:r>
          </w:p>
          <w:p w14:paraId="6254A8F2" w14:textId="77777777" w:rsidR="006874C5" w:rsidRDefault="006874C5" w:rsidP="006874C5">
            <w:pPr>
              <w:rPr>
                <w:rFonts w:ascii="Times New Roman" w:hAnsi="Times New Roman" w:cs="Times New Roman"/>
              </w:rPr>
            </w:pPr>
          </w:p>
          <w:p w14:paraId="016A78B2" w14:textId="52DDA2CD" w:rsidR="006874C5" w:rsidRDefault="006874C5" w:rsidP="006874C5">
            <w:pPr>
              <w:rPr>
                <w:rFonts w:ascii="Times New Roman" w:hAnsi="Times New Roman" w:cs="Times New Roman"/>
              </w:rPr>
            </w:pPr>
          </w:p>
        </w:tc>
        <w:tc>
          <w:tcPr>
            <w:tcW w:w="5244" w:type="dxa"/>
          </w:tcPr>
          <w:p w14:paraId="510CEADC" w14:textId="3FC0832A" w:rsidR="00C642C4" w:rsidRPr="003B416B" w:rsidRDefault="00C642C4" w:rsidP="00C079A7">
            <w:pPr>
              <w:rPr>
                <w:rFonts w:ascii="Times New Roman" w:hAnsi="Times New Roman" w:cs="Times New Roman"/>
              </w:rPr>
            </w:pPr>
          </w:p>
        </w:tc>
      </w:tr>
      <w:tr w:rsidR="00053F3B" w:rsidRPr="003B416B" w14:paraId="5760FF4B" w14:textId="77777777" w:rsidTr="00075BC4">
        <w:tc>
          <w:tcPr>
            <w:tcW w:w="15304" w:type="dxa"/>
            <w:gridSpan w:val="3"/>
          </w:tcPr>
          <w:p w14:paraId="3EDDA072" w14:textId="66F3549F" w:rsidR="00053F3B" w:rsidRPr="003B416B" w:rsidRDefault="00D46871" w:rsidP="00126165">
            <w:pPr>
              <w:jc w:val="center"/>
              <w:rPr>
                <w:rFonts w:ascii="Times New Roman" w:hAnsi="Times New Roman" w:cs="Times New Roman"/>
                <w:b/>
                <w:bCs/>
              </w:rPr>
            </w:pPr>
            <w:r>
              <w:rPr>
                <w:rFonts w:ascii="Times New Roman" w:hAnsi="Times New Roman" w:cs="Times New Roman"/>
                <w:b/>
                <w:bCs/>
              </w:rPr>
              <w:t xml:space="preserve"> Ny </w:t>
            </w:r>
            <w:r w:rsidR="00053F3B" w:rsidRPr="003B416B">
              <w:rPr>
                <w:rFonts w:ascii="Times New Roman" w:hAnsi="Times New Roman" w:cs="Times New Roman"/>
                <w:b/>
                <w:bCs/>
              </w:rPr>
              <w:t>§ 6 k affattes således</w:t>
            </w:r>
            <w:r w:rsidR="0071113F">
              <w:rPr>
                <w:rFonts w:ascii="Times New Roman" w:hAnsi="Times New Roman" w:cs="Times New Roman"/>
                <w:b/>
                <w:bCs/>
              </w:rPr>
              <w:t>:</w:t>
            </w:r>
          </w:p>
        </w:tc>
      </w:tr>
      <w:tr w:rsidR="00C642C4" w:rsidRPr="003B416B" w14:paraId="3F1194AE" w14:textId="77777777" w:rsidTr="00075BC4">
        <w:tc>
          <w:tcPr>
            <w:tcW w:w="6141" w:type="dxa"/>
          </w:tcPr>
          <w:p w14:paraId="15A956C0" w14:textId="77777777" w:rsidR="00D87F2C" w:rsidRPr="009A7B37" w:rsidRDefault="00D87F2C" w:rsidP="00D87F2C">
            <w:pPr>
              <w:rPr>
                <w:rFonts w:ascii="Times New Roman" w:hAnsi="Times New Roman" w:cs="Times New Roman"/>
              </w:rPr>
            </w:pPr>
            <w:r w:rsidRPr="009A7B37">
              <w:rPr>
                <w:rFonts w:ascii="Times New Roman" w:hAnsi="Times New Roman" w:cs="Times New Roman"/>
                <w:b/>
                <w:bCs/>
              </w:rPr>
              <w:t>§ 6 k</w:t>
            </w:r>
            <w:r w:rsidRPr="009A7B37">
              <w:rPr>
                <w:rFonts w:ascii="Times New Roman" w:hAnsi="Times New Roman" w:cs="Times New Roman"/>
                <w:i/>
                <w:iCs/>
              </w:rPr>
              <w:t xml:space="preserve">. </w:t>
            </w:r>
            <w:bookmarkStart w:id="5" w:name="_Hlk208578948"/>
            <w:bookmarkStart w:id="6" w:name="_Hlk208578920"/>
            <w:r w:rsidRPr="009A7B37">
              <w:rPr>
                <w:rFonts w:ascii="Times New Roman" w:hAnsi="Times New Roman" w:cs="Times New Roman"/>
              </w:rPr>
              <w:t>Kommunalbestyrelsen skal have modtaget meddelelse om det midlertidige udendørsarrangement senest 4 uger før arrangementsområdet tages i brug. Meddelelsen skal indeholde:</w:t>
            </w:r>
            <w:bookmarkEnd w:id="5"/>
          </w:p>
          <w:p w14:paraId="1C71BA4D" w14:textId="77777777" w:rsidR="00D87F2C" w:rsidRPr="009A7B37" w:rsidRDefault="00D87F2C" w:rsidP="00D87F2C">
            <w:pPr>
              <w:rPr>
                <w:rFonts w:ascii="Times New Roman" w:hAnsi="Times New Roman" w:cs="Times New Roman"/>
              </w:rPr>
            </w:pPr>
            <w:bookmarkStart w:id="7" w:name="_Hlk208578959"/>
            <w:r w:rsidRPr="009A7B37">
              <w:rPr>
                <w:rFonts w:ascii="Times New Roman" w:hAnsi="Times New Roman" w:cs="Times New Roman"/>
              </w:rPr>
              <w:t>1) Oplysning til identifikation af det midlertidige udendørsarrangements placering, herunder eksempelvis matrikelbetegnelse og adgangsadresse.</w:t>
            </w:r>
          </w:p>
          <w:p w14:paraId="5204D870" w14:textId="77777777" w:rsidR="00D87F2C" w:rsidRPr="009A7B37" w:rsidRDefault="00D87F2C" w:rsidP="00D87F2C">
            <w:pPr>
              <w:rPr>
                <w:rFonts w:ascii="Times New Roman" w:hAnsi="Times New Roman" w:cs="Times New Roman"/>
              </w:rPr>
            </w:pPr>
            <w:r w:rsidRPr="009A7B37">
              <w:rPr>
                <w:rFonts w:ascii="Times New Roman" w:hAnsi="Times New Roman" w:cs="Times New Roman"/>
              </w:rPr>
              <w:t>2) Personantallet for det samlede midlertidige udendørsarrangement, jf. 6 j, stk. 2.</w:t>
            </w:r>
          </w:p>
          <w:p w14:paraId="1EF030EF" w14:textId="77777777" w:rsidR="00D87F2C" w:rsidRPr="009A7B37" w:rsidRDefault="00D87F2C" w:rsidP="00D87F2C">
            <w:pPr>
              <w:rPr>
                <w:rFonts w:ascii="Times New Roman" w:hAnsi="Times New Roman" w:cs="Times New Roman"/>
              </w:rPr>
            </w:pPr>
            <w:r w:rsidRPr="009A7B37">
              <w:rPr>
                <w:rFonts w:ascii="Times New Roman" w:hAnsi="Times New Roman" w:cs="Times New Roman"/>
              </w:rPr>
              <w:t>3) Oplysning om, hvornår det midlertidige udendørsarrangement afholdes.</w:t>
            </w:r>
          </w:p>
          <w:p w14:paraId="7F91F80B" w14:textId="77777777" w:rsidR="00D87F2C" w:rsidRPr="009A7B37" w:rsidRDefault="00D87F2C" w:rsidP="00D87F2C">
            <w:pPr>
              <w:rPr>
                <w:rFonts w:ascii="Times New Roman" w:hAnsi="Times New Roman" w:cs="Times New Roman"/>
              </w:rPr>
            </w:pPr>
            <w:r w:rsidRPr="009A7B37">
              <w:rPr>
                <w:rFonts w:ascii="Times New Roman" w:hAnsi="Times New Roman" w:cs="Times New Roman"/>
              </w:rPr>
              <w:t>4) Oplysning om afstande til bebyggelse på samme grund, naboskel, vej- og stimidte.</w:t>
            </w:r>
          </w:p>
          <w:bookmarkEnd w:id="7"/>
          <w:p w14:paraId="3F2EBDD5" w14:textId="1DE5B92E" w:rsidR="00C642C4" w:rsidRPr="00BD299E" w:rsidRDefault="00D87F2C" w:rsidP="00D87F2C">
            <w:pPr>
              <w:pStyle w:val="Kommentartekst"/>
              <w:rPr>
                <w:rFonts w:ascii="Times New Roman" w:hAnsi="Times New Roman" w:cs="Times New Roman"/>
                <w:bCs/>
                <w:sz w:val="22"/>
                <w:szCs w:val="22"/>
              </w:rPr>
            </w:pPr>
            <w:r w:rsidRPr="00DE2B40">
              <w:rPr>
                <w:rFonts w:ascii="Times New Roman" w:hAnsi="Times New Roman" w:cs="Times New Roman"/>
                <w:i/>
                <w:iCs/>
                <w:sz w:val="22"/>
                <w:szCs w:val="22"/>
              </w:rPr>
              <w:t>Stk. 2</w:t>
            </w:r>
            <w:r w:rsidRPr="009A7B37">
              <w:rPr>
                <w:rFonts w:ascii="Times New Roman" w:hAnsi="Times New Roman" w:cs="Times New Roman"/>
                <w:sz w:val="22"/>
                <w:szCs w:val="22"/>
              </w:rPr>
              <w:t xml:space="preserve">. </w:t>
            </w:r>
            <w:bookmarkStart w:id="8" w:name="_Hlk208578993"/>
            <w:r w:rsidRPr="009A7B37">
              <w:rPr>
                <w:rFonts w:ascii="Times New Roman" w:hAnsi="Times New Roman" w:cs="Times New Roman"/>
                <w:sz w:val="22"/>
                <w:szCs w:val="22"/>
              </w:rPr>
              <w:t xml:space="preserve">Udendørs salgsområder og lignende samt transportable konstruktioner, </w:t>
            </w:r>
            <w:r w:rsidRPr="009A7B37">
              <w:rPr>
                <w:rFonts w:ascii="Times New Roman" w:hAnsi="Times New Roman" w:cs="Times New Roman"/>
                <w:bCs/>
                <w:sz w:val="22"/>
                <w:szCs w:val="22"/>
              </w:rPr>
              <w:t>skal placeres mindst 5 meter fra anden bebyggelse på samme grund, der ikke indgår i arrangementet, samt fra naboskel, vej- og stimidte.</w:t>
            </w:r>
            <w:bookmarkEnd w:id="6"/>
            <w:bookmarkEnd w:id="8"/>
          </w:p>
        </w:tc>
        <w:tc>
          <w:tcPr>
            <w:tcW w:w="3919" w:type="dxa"/>
          </w:tcPr>
          <w:p w14:paraId="628A9AD4" w14:textId="7E47EC37" w:rsidR="000A4612" w:rsidRDefault="009A7B37" w:rsidP="009A7B37">
            <w:pPr>
              <w:rPr>
                <w:rFonts w:ascii="Times New Roman" w:hAnsi="Times New Roman" w:cs="Times New Roman"/>
              </w:rPr>
            </w:pPr>
            <w:r>
              <w:rPr>
                <w:rFonts w:ascii="Times New Roman" w:hAnsi="Times New Roman" w:cs="Times New Roman"/>
              </w:rPr>
              <w:t>Når man skal afholde et midlertidigt udendørsarrangement til højst 500 personer, så er det et krav</w:t>
            </w:r>
            <w:r w:rsidR="00EB0B3B">
              <w:rPr>
                <w:rFonts w:ascii="Times New Roman" w:hAnsi="Times New Roman" w:cs="Times New Roman"/>
              </w:rPr>
              <w:t>,</w:t>
            </w:r>
            <w:r>
              <w:rPr>
                <w:rFonts w:ascii="Times New Roman" w:hAnsi="Times New Roman" w:cs="Times New Roman"/>
              </w:rPr>
              <w:t xml:space="preserve"> at kommunen skal have modtaget meddelelse om arrangementet. Det fremgår af bestemmelsen, hvilke oplysninger meddelelsen skal indeholde. </w:t>
            </w:r>
          </w:p>
          <w:p w14:paraId="75761E8A" w14:textId="77777777" w:rsidR="009A7B37" w:rsidRDefault="009A7B37" w:rsidP="009A7B37">
            <w:pPr>
              <w:rPr>
                <w:rFonts w:ascii="Times New Roman" w:hAnsi="Times New Roman" w:cs="Times New Roman"/>
              </w:rPr>
            </w:pPr>
          </w:p>
          <w:p w14:paraId="4EC15C97" w14:textId="4F58102E" w:rsidR="009A7B37" w:rsidRDefault="009A7B37" w:rsidP="009A7B37">
            <w:pPr>
              <w:rPr>
                <w:rFonts w:ascii="Times New Roman" w:hAnsi="Times New Roman" w:cs="Times New Roman"/>
              </w:rPr>
            </w:pPr>
            <w:r>
              <w:rPr>
                <w:rFonts w:ascii="Times New Roman" w:hAnsi="Times New Roman" w:cs="Times New Roman"/>
              </w:rPr>
              <w:t>Hensynet bag afstandskravet på 5 meter er, at man skal forhindre brandsmitte til andre bygninger</w:t>
            </w:r>
            <w:r w:rsidR="00AD1867">
              <w:rPr>
                <w:rFonts w:ascii="Times New Roman" w:hAnsi="Times New Roman" w:cs="Times New Roman"/>
              </w:rPr>
              <w:t>,</w:t>
            </w:r>
            <w:r>
              <w:rPr>
                <w:rFonts w:ascii="Times New Roman" w:hAnsi="Times New Roman" w:cs="Times New Roman"/>
              </w:rPr>
              <w:t xml:space="preserve"> der ikke er en del af det midlertidige arrangement.  </w:t>
            </w:r>
          </w:p>
        </w:tc>
        <w:tc>
          <w:tcPr>
            <w:tcW w:w="5244" w:type="dxa"/>
          </w:tcPr>
          <w:p w14:paraId="7F356932" w14:textId="30DB4D06" w:rsidR="00C642C4" w:rsidRPr="003B416B" w:rsidRDefault="00C642C4" w:rsidP="00DE1113">
            <w:pPr>
              <w:rPr>
                <w:rFonts w:ascii="Times New Roman" w:hAnsi="Times New Roman" w:cs="Times New Roman"/>
              </w:rPr>
            </w:pPr>
          </w:p>
        </w:tc>
      </w:tr>
      <w:tr w:rsidR="00053F3B" w:rsidRPr="003B416B" w14:paraId="38E5ECDB" w14:textId="77777777" w:rsidTr="00075BC4">
        <w:tc>
          <w:tcPr>
            <w:tcW w:w="15304" w:type="dxa"/>
            <w:gridSpan w:val="3"/>
          </w:tcPr>
          <w:p w14:paraId="4B91F161" w14:textId="36DDF1D7" w:rsidR="00053F3B" w:rsidRPr="003B416B" w:rsidRDefault="00D46871" w:rsidP="00126165">
            <w:pPr>
              <w:jc w:val="center"/>
              <w:rPr>
                <w:rFonts w:ascii="Times New Roman" w:hAnsi="Times New Roman" w:cs="Times New Roman"/>
                <w:b/>
                <w:bCs/>
              </w:rPr>
            </w:pPr>
            <w:r>
              <w:rPr>
                <w:rFonts w:ascii="Times New Roman" w:hAnsi="Times New Roman" w:cs="Times New Roman"/>
                <w:b/>
                <w:bCs/>
              </w:rPr>
              <w:t xml:space="preserve"> Ny </w:t>
            </w:r>
            <w:r w:rsidR="00053F3B" w:rsidRPr="003B416B">
              <w:rPr>
                <w:rFonts w:ascii="Times New Roman" w:hAnsi="Times New Roman" w:cs="Times New Roman"/>
                <w:b/>
                <w:bCs/>
              </w:rPr>
              <w:t xml:space="preserve">§ 6 </w:t>
            </w:r>
            <w:r w:rsidR="00602EA4">
              <w:rPr>
                <w:rFonts w:ascii="Times New Roman" w:hAnsi="Times New Roman" w:cs="Times New Roman"/>
                <w:b/>
                <w:bCs/>
              </w:rPr>
              <w:t>l</w:t>
            </w:r>
            <w:r w:rsidR="00053F3B" w:rsidRPr="003B416B">
              <w:rPr>
                <w:rFonts w:ascii="Times New Roman" w:hAnsi="Times New Roman" w:cs="Times New Roman"/>
                <w:b/>
                <w:bCs/>
              </w:rPr>
              <w:t xml:space="preserve"> affattes således</w:t>
            </w:r>
          </w:p>
        </w:tc>
      </w:tr>
      <w:tr w:rsidR="00C642C4" w:rsidRPr="003B416B" w14:paraId="0C971CD3" w14:textId="77777777" w:rsidTr="00075BC4">
        <w:tc>
          <w:tcPr>
            <w:tcW w:w="6141" w:type="dxa"/>
          </w:tcPr>
          <w:p w14:paraId="0D164276" w14:textId="77777777" w:rsidR="00D87F2C" w:rsidRDefault="00D87F2C" w:rsidP="00D87F2C">
            <w:pPr>
              <w:rPr>
                <w:rFonts w:ascii="Times New Roman" w:hAnsi="Times New Roman" w:cs="Times New Roman"/>
              </w:rPr>
            </w:pPr>
            <w:r w:rsidRPr="00DE2B40">
              <w:rPr>
                <w:rFonts w:ascii="Times New Roman" w:hAnsi="Times New Roman" w:cs="Times New Roman"/>
                <w:b/>
                <w:bCs/>
              </w:rPr>
              <w:t>§ 6 l.</w:t>
            </w:r>
            <w:r w:rsidRPr="007F1E1E">
              <w:rPr>
                <w:rFonts w:ascii="Times New Roman" w:hAnsi="Times New Roman" w:cs="Times New Roman"/>
              </w:rPr>
              <w:t xml:space="preserve"> </w:t>
            </w:r>
            <w:bookmarkStart w:id="9" w:name="_Hlk208579021"/>
            <w:r w:rsidRPr="00584302">
              <w:rPr>
                <w:rFonts w:ascii="Times New Roman" w:hAnsi="Times New Roman" w:cs="Times New Roman"/>
              </w:rPr>
              <w:t xml:space="preserve">Følgende transportable konstruktioner, som opstilles i forbindelse med midlertidige </w:t>
            </w:r>
            <w:r>
              <w:rPr>
                <w:rFonts w:ascii="Times New Roman" w:hAnsi="Times New Roman" w:cs="Times New Roman"/>
              </w:rPr>
              <w:t>udendørs</w:t>
            </w:r>
            <w:r w:rsidRPr="00584302">
              <w:rPr>
                <w:rFonts w:ascii="Times New Roman" w:hAnsi="Times New Roman" w:cs="Times New Roman"/>
              </w:rPr>
              <w:t>arrangementer til højst 500 personer</w:t>
            </w:r>
            <w:r>
              <w:rPr>
                <w:rFonts w:ascii="Times New Roman" w:hAnsi="Times New Roman" w:cs="Times New Roman"/>
              </w:rPr>
              <w:t>,</w:t>
            </w:r>
            <w:r w:rsidRPr="00584302">
              <w:rPr>
                <w:rFonts w:ascii="Times New Roman" w:hAnsi="Times New Roman" w:cs="Times New Roman"/>
              </w:rPr>
              <w:t xml:space="preserve"> jf</w:t>
            </w:r>
            <w:r w:rsidRPr="00DE2B40">
              <w:rPr>
                <w:rFonts w:ascii="Times New Roman" w:hAnsi="Times New Roman" w:cs="Times New Roman"/>
              </w:rPr>
              <w:t>. 6 j, stk. 2</w:t>
            </w:r>
            <w:r>
              <w:rPr>
                <w:rFonts w:ascii="Times New Roman" w:hAnsi="Times New Roman" w:cs="Times New Roman"/>
              </w:rPr>
              <w:t>, og som ikke anvendes til overnatning</w:t>
            </w:r>
            <w:r w:rsidRPr="00584302">
              <w:rPr>
                <w:rFonts w:ascii="Times New Roman" w:hAnsi="Times New Roman" w:cs="Times New Roman"/>
              </w:rPr>
              <w:t xml:space="preserve">, </w:t>
            </w:r>
            <w:r>
              <w:rPr>
                <w:rFonts w:ascii="Times New Roman" w:hAnsi="Times New Roman" w:cs="Times New Roman"/>
              </w:rPr>
              <w:t xml:space="preserve">skal overholde bygningsreglementet, men </w:t>
            </w:r>
            <w:r w:rsidRPr="00584302">
              <w:rPr>
                <w:rFonts w:ascii="Times New Roman" w:hAnsi="Times New Roman" w:cs="Times New Roman"/>
              </w:rPr>
              <w:t xml:space="preserve">kan opføres </w:t>
            </w:r>
            <w:r w:rsidRPr="00DE2B40">
              <w:rPr>
                <w:rFonts w:ascii="Times New Roman" w:hAnsi="Times New Roman" w:cs="Times New Roman"/>
              </w:rPr>
              <w:t>uden</w:t>
            </w:r>
            <w:r w:rsidRPr="00584302">
              <w:rPr>
                <w:rFonts w:ascii="Times New Roman" w:hAnsi="Times New Roman" w:cs="Times New Roman"/>
              </w:rPr>
              <w:t xml:space="preserve"> ansøgning om byggetilladelse:</w:t>
            </w:r>
          </w:p>
          <w:p w14:paraId="2A006F27" w14:textId="77777777" w:rsidR="00D87F2C" w:rsidRPr="00DE2B40" w:rsidRDefault="00D87F2C" w:rsidP="00D87F2C">
            <w:pPr>
              <w:pStyle w:val="Listeafsnit"/>
              <w:numPr>
                <w:ilvl w:val="0"/>
                <w:numId w:val="6"/>
              </w:numPr>
              <w:rPr>
                <w:rFonts w:ascii="Times New Roman" w:hAnsi="Times New Roman" w:cs="Times New Roman"/>
                <w:bCs/>
              </w:rPr>
            </w:pPr>
            <w:bookmarkStart w:id="10" w:name="_Hlk208579039"/>
            <w:bookmarkEnd w:id="9"/>
            <w:r w:rsidRPr="00DE2B40">
              <w:rPr>
                <w:rFonts w:ascii="Times New Roman" w:hAnsi="Times New Roman" w:cs="Times New Roman"/>
              </w:rPr>
              <w:t>Mastesejl, parasoller og telte i én etage placeret i terræn under 100 m²</w:t>
            </w:r>
            <w:r>
              <w:rPr>
                <w:rFonts w:ascii="Times New Roman" w:hAnsi="Times New Roman" w:cs="Times New Roman"/>
              </w:rPr>
              <w:t>.</w:t>
            </w:r>
          </w:p>
          <w:p w14:paraId="6DB4ED2D" w14:textId="77777777" w:rsidR="00D87F2C" w:rsidRDefault="00D87F2C" w:rsidP="00D87F2C">
            <w:pPr>
              <w:pStyle w:val="Listeafsnit"/>
              <w:numPr>
                <w:ilvl w:val="0"/>
                <w:numId w:val="6"/>
              </w:numPr>
              <w:rPr>
                <w:rFonts w:ascii="Times New Roman" w:hAnsi="Times New Roman" w:cs="Times New Roman"/>
              </w:rPr>
            </w:pPr>
            <w:r w:rsidRPr="00DE2B40">
              <w:rPr>
                <w:rFonts w:ascii="Times New Roman" w:hAnsi="Times New Roman" w:cs="Times New Roman"/>
              </w:rPr>
              <w:t>Åbne scener, herunder automobilscener der er højst 1,0 m over terræn uden overdæknin</w:t>
            </w:r>
            <w:r>
              <w:rPr>
                <w:rFonts w:ascii="Times New Roman" w:hAnsi="Times New Roman" w:cs="Times New Roman"/>
              </w:rPr>
              <w:t xml:space="preserve">g. </w:t>
            </w:r>
          </w:p>
          <w:p w14:paraId="50FBD886" w14:textId="35EB54B6" w:rsidR="00D87F2C" w:rsidRPr="00F05460" w:rsidRDefault="00F05460" w:rsidP="00F05460">
            <w:pPr>
              <w:pStyle w:val="Listeafsnit"/>
              <w:numPr>
                <w:ilvl w:val="0"/>
                <w:numId w:val="6"/>
              </w:numPr>
              <w:rPr>
                <w:rFonts w:ascii="Times New Roman" w:hAnsi="Times New Roman" w:cs="Times New Roman"/>
              </w:rPr>
            </w:pPr>
            <w:r w:rsidRPr="00F05460">
              <w:rPr>
                <w:rFonts w:ascii="Times New Roman" w:hAnsi="Times New Roman" w:cs="Times New Roman"/>
              </w:rPr>
              <w:t>Åbne tribuner, herunder automobiltribuner, der er højst 1,0 m i højden, målt fra terræn til gulvhøjde og uden overdækning</w:t>
            </w:r>
          </w:p>
          <w:bookmarkEnd w:id="10"/>
          <w:p w14:paraId="68AE6C36" w14:textId="77777777" w:rsidR="00D87F2C" w:rsidRPr="00584302" w:rsidRDefault="00D87F2C" w:rsidP="00D87F2C">
            <w:pPr>
              <w:rPr>
                <w:rFonts w:ascii="Times New Roman" w:hAnsi="Times New Roman" w:cs="Times New Roman"/>
              </w:rPr>
            </w:pPr>
            <w:r w:rsidRPr="007F1E1E">
              <w:rPr>
                <w:rFonts w:ascii="Times New Roman" w:hAnsi="Times New Roman" w:cs="Times New Roman"/>
                <w:i/>
                <w:iCs/>
              </w:rPr>
              <w:lastRenderedPageBreak/>
              <w:t xml:space="preserve">Stk. </w:t>
            </w:r>
            <w:r>
              <w:rPr>
                <w:rFonts w:ascii="Times New Roman" w:hAnsi="Times New Roman" w:cs="Times New Roman"/>
                <w:i/>
                <w:iCs/>
              </w:rPr>
              <w:t>2</w:t>
            </w:r>
            <w:r>
              <w:rPr>
                <w:rFonts w:ascii="Times New Roman" w:hAnsi="Times New Roman" w:cs="Times New Roman"/>
              </w:rPr>
              <w:t>.</w:t>
            </w:r>
            <w:r w:rsidRPr="00584302">
              <w:rPr>
                <w:rFonts w:ascii="Times New Roman" w:hAnsi="Times New Roman" w:cs="Times New Roman"/>
              </w:rPr>
              <w:t xml:space="preserve"> </w:t>
            </w:r>
            <w:bookmarkStart w:id="11" w:name="_Hlk208579093"/>
            <w:r w:rsidRPr="00584302">
              <w:rPr>
                <w:rFonts w:ascii="Times New Roman" w:hAnsi="Times New Roman" w:cs="Times New Roman"/>
              </w:rPr>
              <w:t xml:space="preserve">Følgende transportable konstruktioner, som opstilles i forbindelse med </w:t>
            </w:r>
            <w:r>
              <w:rPr>
                <w:rFonts w:ascii="Times New Roman" w:hAnsi="Times New Roman" w:cs="Times New Roman"/>
              </w:rPr>
              <w:t>midlertidige udendørs</w:t>
            </w:r>
            <w:r w:rsidRPr="00584302">
              <w:rPr>
                <w:rFonts w:ascii="Times New Roman" w:hAnsi="Times New Roman" w:cs="Times New Roman"/>
              </w:rPr>
              <w:t>arrangementer til højst 500 personer</w:t>
            </w:r>
            <w:r>
              <w:rPr>
                <w:rFonts w:ascii="Times New Roman" w:hAnsi="Times New Roman" w:cs="Times New Roman"/>
              </w:rPr>
              <w:t>, jf</w:t>
            </w:r>
            <w:r w:rsidRPr="00DE2B40">
              <w:rPr>
                <w:rFonts w:ascii="Times New Roman" w:hAnsi="Times New Roman" w:cs="Times New Roman"/>
              </w:rPr>
              <w:t xml:space="preserve">. § 6 j, stk. </w:t>
            </w:r>
            <w:r>
              <w:rPr>
                <w:rFonts w:ascii="Times New Roman" w:hAnsi="Times New Roman" w:cs="Times New Roman"/>
              </w:rPr>
              <w:t>2 skal overholde bygningsreglementet og</w:t>
            </w:r>
            <w:r w:rsidRPr="00584302">
              <w:rPr>
                <w:rFonts w:ascii="Times New Roman" w:hAnsi="Times New Roman" w:cs="Times New Roman"/>
              </w:rPr>
              <w:t xml:space="preserve"> må alene opstilles uden forudgående </w:t>
            </w:r>
            <w:r w:rsidRPr="00DE2B40">
              <w:rPr>
                <w:rFonts w:ascii="Times New Roman" w:hAnsi="Times New Roman" w:cs="Times New Roman"/>
              </w:rPr>
              <w:t>byggetilladelse, hvis de er certificeret i</w:t>
            </w:r>
            <w:r w:rsidRPr="00584302">
              <w:rPr>
                <w:rFonts w:ascii="Times New Roman" w:hAnsi="Times New Roman" w:cs="Times New Roman"/>
              </w:rPr>
              <w:t xml:space="preserve"> henhold til bekendtgørelse om certificeringsordning for transportable konstruktioner og ikke anvendes til overnatning:</w:t>
            </w:r>
            <w:bookmarkEnd w:id="11"/>
          </w:p>
          <w:p w14:paraId="067A442A" w14:textId="77777777" w:rsidR="00D87F2C" w:rsidRPr="00C40F02" w:rsidRDefault="00D87F2C" w:rsidP="00D87F2C">
            <w:pPr>
              <w:pStyle w:val="Listeafsnit"/>
              <w:numPr>
                <w:ilvl w:val="0"/>
                <w:numId w:val="7"/>
              </w:numPr>
              <w:rPr>
                <w:rFonts w:ascii="Times New Roman" w:hAnsi="Times New Roman" w:cs="Times New Roman"/>
              </w:rPr>
            </w:pPr>
            <w:bookmarkStart w:id="12" w:name="_Hlk208579107"/>
            <w:r w:rsidRPr="00C40F02">
              <w:rPr>
                <w:rFonts w:ascii="Times New Roman" w:hAnsi="Times New Roman" w:cs="Times New Roman"/>
              </w:rPr>
              <w:t>Mastesejl, parasoller og telte i én etage placeret i terræn over 100</w:t>
            </w:r>
            <w:r>
              <w:rPr>
                <w:rFonts w:ascii="Times New Roman" w:hAnsi="Times New Roman" w:cs="Times New Roman"/>
              </w:rPr>
              <w:t xml:space="preserve"> </w:t>
            </w:r>
            <w:r w:rsidRPr="00C40F02">
              <w:rPr>
                <w:rFonts w:ascii="Times New Roman" w:hAnsi="Times New Roman" w:cs="Times New Roman"/>
              </w:rPr>
              <w:t>m</w:t>
            </w:r>
            <w:r>
              <w:rPr>
                <w:rFonts w:ascii="Times New Roman" w:hAnsi="Times New Roman" w:cs="Times New Roman"/>
              </w:rPr>
              <w:t>²</w:t>
            </w:r>
          </w:p>
          <w:p w14:paraId="1B95ABFE" w14:textId="5E5B395E" w:rsidR="00D87F2C" w:rsidRPr="00C40F02" w:rsidRDefault="00D87F2C" w:rsidP="00D87F2C">
            <w:pPr>
              <w:pStyle w:val="Listeafsnit"/>
              <w:numPr>
                <w:ilvl w:val="0"/>
                <w:numId w:val="7"/>
              </w:numPr>
              <w:rPr>
                <w:rFonts w:ascii="Times New Roman" w:hAnsi="Times New Roman" w:cs="Times New Roman"/>
              </w:rPr>
            </w:pPr>
            <w:r w:rsidRPr="00C40F02">
              <w:rPr>
                <w:rFonts w:ascii="Times New Roman" w:hAnsi="Times New Roman" w:cs="Times New Roman"/>
              </w:rPr>
              <w:t>Åbne scener, herunder automobilscener</w:t>
            </w:r>
            <w:r>
              <w:rPr>
                <w:rFonts w:ascii="Times New Roman" w:hAnsi="Times New Roman" w:cs="Times New Roman"/>
              </w:rPr>
              <w:t>,</w:t>
            </w:r>
            <w:r w:rsidRPr="00C40F02">
              <w:rPr>
                <w:rFonts w:ascii="Times New Roman" w:hAnsi="Times New Roman" w:cs="Times New Roman"/>
              </w:rPr>
              <w:t xml:space="preserve"> </w:t>
            </w:r>
            <w:r w:rsidR="004502F1" w:rsidRPr="00A61304">
              <w:rPr>
                <w:rFonts w:ascii="Times New Roman" w:hAnsi="Times New Roman" w:cs="Times New Roman"/>
                <w:bCs/>
              </w:rPr>
              <w:t>hvor scenen er højst 1,0 m over terræn</w:t>
            </w:r>
            <w:r w:rsidRPr="00C40F02">
              <w:rPr>
                <w:rFonts w:ascii="Times New Roman" w:hAnsi="Times New Roman" w:cs="Times New Roman"/>
              </w:rPr>
              <w:t xml:space="preserve"> </w:t>
            </w:r>
          </w:p>
          <w:p w14:paraId="57F3F39B" w14:textId="77777777" w:rsidR="00D87F2C" w:rsidRPr="00C40F02" w:rsidRDefault="00D87F2C" w:rsidP="00D87F2C">
            <w:pPr>
              <w:pStyle w:val="Listeafsnit"/>
              <w:numPr>
                <w:ilvl w:val="0"/>
                <w:numId w:val="7"/>
              </w:numPr>
              <w:rPr>
                <w:rFonts w:ascii="Times New Roman" w:hAnsi="Times New Roman" w:cs="Times New Roman"/>
              </w:rPr>
            </w:pPr>
            <w:r w:rsidRPr="00C40F02">
              <w:rPr>
                <w:rFonts w:ascii="Times New Roman" w:hAnsi="Times New Roman" w:cs="Times New Roman"/>
              </w:rPr>
              <w:t xml:space="preserve">Åbne tribuner, herunder automobiltribuner, </w:t>
            </w:r>
            <w:r w:rsidRPr="00272050">
              <w:rPr>
                <w:rFonts w:ascii="Times New Roman" w:hAnsi="Times New Roman" w:cs="Times New Roman"/>
              </w:rPr>
              <w:t>der er højst 2,5 m i højden, målt fra terræn til gulvhøjde</w:t>
            </w:r>
          </w:p>
          <w:p w14:paraId="44D57453" w14:textId="77777777" w:rsidR="00D87F2C" w:rsidRPr="00C40F02" w:rsidRDefault="00D87F2C" w:rsidP="00D87F2C">
            <w:pPr>
              <w:pStyle w:val="Listeafsnit"/>
              <w:numPr>
                <w:ilvl w:val="0"/>
                <w:numId w:val="7"/>
              </w:numPr>
              <w:rPr>
                <w:rFonts w:ascii="Times New Roman" w:hAnsi="Times New Roman" w:cs="Times New Roman"/>
              </w:rPr>
            </w:pPr>
            <w:r w:rsidRPr="00C40F02">
              <w:rPr>
                <w:rFonts w:ascii="Times New Roman" w:hAnsi="Times New Roman" w:cs="Times New Roman"/>
              </w:rPr>
              <w:t>Alle overdækninger over åbne scener, hvor scenen er højst 1,0 m over terræn</w:t>
            </w:r>
          </w:p>
          <w:p w14:paraId="4BDC6706" w14:textId="77777777" w:rsidR="00D87F2C" w:rsidRDefault="00D87F2C" w:rsidP="00D87F2C">
            <w:pPr>
              <w:pStyle w:val="Listeafsnit"/>
              <w:numPr>
                <w:ilvl w:val="0"/>
                <w:numId w:val="7"/>
              </w:numPr>
              <w:rPr>
                <w:rFonts w:ascii="Times New Roman" w:hAnsi="Times New Roman" w:cs="Times New Roman"/>
              </w:rPr>
            </w:pPr>
            <w:r w:rsidRPr="00C40F02">
              <w:rPr>
                <w:rFonts w:ascii="Times New Roman" w:hAnsi="Times New Roman" w:cs="Times New Roman"/>
              </w:rPr>
              <w:t>Åbne portaler, med og uden inddækning, der udføres, placeres eller anvendes på en sådan måde, at der ved et svigt kan være risiko for væsentlig personskade.</w:t>
            </w:r>
          </w:p>
          <w:p w14:paraId="616926F9" w14:textId="77777777" w:rsidR="00D87F2C" w:rsidRDefault="00D87F2C" w:rsidP="00D87F2C">
            <w:pPr>
              <w:pStyle w:val="Listeafsnit"/>
              <w:numPr>
                <w:ilvl w:val="0"/>
                <w:numId w:val="7"/>
              </w:numPr>
              <w:rPr>
                <w:rFonts w:ascii="Times New Roman" w:hAnsi="Times New Roman" w:cs="Times New Roman"/>
              </w:rPr>
            </w:pPr>
            <w:r w:rsidRPr="00C40F02">
              <w:rPr>
                <w:rFonts w:ascii="Times New Roman" w:hAnsi="Times New Roman" w:cs="Times New Roman"/>
              </w:rPr>
              <w:t>Tårne, storskærme, mobilantenner, højtalertårne, skillevægge og lignende selvstående konstruktioner, der udføres, placeres eller anvendes på en sådan måde, at der ved et svigt kan være risiko for væsentlig personskade.</w:t>
            </w:r>
          </w:p>
          <w:p w14:paraId="1A08F779" w14:textId="77777777" w:rsidR="00D87F2C" w:rsidRPr="00513166" w:rsidRDefault="00D87F2C" w:rsidP="00D87F2C">
            <w:pPr>
              <w:pStyle w:val="Listeafsnit"/>
              <w:numPr>
                <w:ilvl w:val="0"/>
                <w:numId w:val="7"/>
              </w:numPr>
              <w:rPr>
                <w:rFonts w:ascii="Times New Roman" w:hAnsi="Times New Roman" w:cs="Times New Roman"/>
              </w:rPr>
            </w:pPr>
            <w:proofErr w:type="spellStart"/>
            <w:r w:rsidRPr="00C40F02">
              <w:rPr>
                <w:rFonts w:ascii="Times New Roman" w:hAnsi="Times New Roman" w:cs="Times New Roman"/>
              </w:rPr>
              <w:t>Truss</w:t>
            </w:r>
            <w:proofErr w:type="spellEnd"/>
            <w:r w:rsidRPr="00C40F02">
              <w:rPr>
                <w:rFonts w:ascii="Times New Roman" w:hAnsi="Times New Roman" w:cs="Times New Roman"/>
              </w:rPr>
              <w:t>-systemer, der udføres, placeres eller anvendes på en sådan måde, at der ved svigt kan være risiko for væsentlig personskade.</w:t>
            </w:r>
          </w:p>
          <w:bookmarkEnd w:id="12"/>
          <w:p w14:paraId="4577665D" w14:textId="77777777" w:rsidR="00D87F2C" w:rsidRPr="007F1E1E" w:rsidRDefault="00D87F2C" w:rsidP="00D87F2C">
            <w:pPr>
              <w:rPr>
                <w:rFonts w:ascii="Times New Roman" w:hAnsi="Times New Roman" w:cs="Times New Roman"/>
              </w:rPr>
            </w:pPr>
            <w:r w:rsidRPr="00DE2B40">
              <w:rPr>
                <w:rFonts w:ascii="Times New Roman" w:hAnsi="Times New Roman" w:cs="Times New Roman"/>
                <w:i/>
                <w:iCs/>
              </w:rPr>
              <w:t>Stk. 3.</w:t>
            </w:r>
            <w:r w:rsidRPr="007F1E1E">
              <w:rPr>
                <w:rFonts w:ascii="Times New Roman" w:hAnsi="Times New Roman" w:cs="Times New Roman"/>
              </w:rPr>
              <w:t xml:space="preserve"> </w:t>
            </w:r>
            <w:bookmarkStart w:id="13" w:name="_Hlk208579162"/>
            <w:r w:rsidRPr="007F1E1E">
              <w:rPr>
                <w:rFonts w:ascii="Times New Roman" w:hAnsi="Times New Roman" w:cs="Times New Roman"/>
              </w:rPr>
              <w:t>Transportable konstruktioner</w:t>
            </w:r>
            <w:r>
              <w:rPr>
                <w:rFonts w:ascii="Times New Roman" w:hAnsi="Times New Roman" w:cs="Times New Roman"/>
              </w:rPr>
              <w:t>,</w:t>
            </w:r>
            <w:r w:rsidRPr="007F1E1E">
              <w:rPr>
                <w:rFonts w:ascii="Times New Roman" w:hAnsi="Times New Roman" w:cs="Times New Roman"/>
              </w:rPr>
              <w:t xml:space="preserve"> jf.</w:t>
            </w:r>
            <w:r>
              <w:rPr>
                <w:rFonts w:ascii="Times New Roman" w:hAnsi="Times New Roman" w:cs="Times New Roman"/>
              </w:rPr>
              <w:t xml:space="preserve"> </w:t>
            </w:r>
            <w:r w:rsidRPr="00DE2B40">
              <w:rPr>
                <w:rFonts w:ascii="Times New Roman" w:hAnsi="Times New Roman" w:cs="Times New Roman"/>
              </w:rPr>
              <w:t>§ 6 j, stk. 3,</w:t>
            </w:r>
            <w:r w:rsidRPr="007F1E1E">
              <w:rPr>
                <w:rFonts w:ascii="Times New Roman" w:hAnsi="Times New Roman" w:cs="Times New Roman"/>
              </w:rPr>
              <w:t xml:space="preserve"> som opstilles i forbindelse med midlertidige </w:t>
            </w:r>
            <w:r>
              <w:rPr>
                <w:rFonts w:ascii="Times New Roman" w:hAnsi="Times New Roman" w:cs="Times New Roman"/>
              </w:rPr>
              <w:t>udendørs</w:t>
            </w:r>
            <w:r w:rsidRPr="007F1E1E">
              <w:rPr>
                <w:rFonts w:ascii="Times New Roman" w:hAnsi="Times New Roman" w:cs="Times New Roman"/>
              </w:rPr>
              <w:t>arrangementer til højst 500 personer,</w:t>
            </w:r>
            <w:r>
              <w:rPr>
                <w:rFonts w:ascii="Times New Roman" w:hAnsi="Times New Roman" w:cs="Times New Roman"/>
              </w:rPr>
              <w:t xml:space="preserve"> jf. § 6 j, stk. 2,</w:t>
            </w:r>
            <w:r w:rsidRPr="007F1E1E">
              <w:rPr>
                <w:rFonts w:ascii="Times New Roman" w:hAnsi="Times New Roman" w:cs="Times New Roman"/>
              </w:rPr>
              <w:t xml:space="preserve"> er omfattet af følgende krav:</w:t>
            </w:r>
            <w:bookmarkEnd w:id="13"/>
          </w:p>
          <w:p w14:paraId="109EDE85" w14:textId="77777777" w:rsidR="00D87F2C" w:rsidRPr="007F1E1E" w:rsidRDefault="00D87F2C" w:rsidP="00D87F2C">
            <w:pPr>
              <w:pStyle w:val="Listeafsnit"/>
              <w:numPr>
                <w:ilvl w:val="0"/>
                <w:numId w:val="8"/>
              </w:numPr>
              <w:rPr>
                <w:rFonts w:ascii="Times New Roman" w:hAnsi="Times New Roman" w:cs="Times New Roman"/>
              </w:rPr>
            </w:pPr>
            <w:bookmarkStart w:id="14" w:name="_Hlk208579181"/>
            <w:r w:rsidRPr="007F1E1E">
              <w:rPr>
                <w:rFonts w:ascii="Times New Roman" w:hAnsi="Times New Roman" w:cs="Times New Roman"/>
              </w:rPr>
              <w:t xml:space="preserve">adgangsforhold i §§ 51-54, </w:t>
            </w:r>
          </w:p>
          <w:p w14:paraId="39CB5AE6" w14:textId="77777777" w:rsidR="00D87F2C" w:rsidRPr="007F1E1E" w:rsidRDefault="00D87F2C" w:rsidP="00D87F2C">
            <w:pPr>
              <w:pStyle w:val="Listeafsnit"/>
              <w:numPr>
                <w:ilvl w:val="0"/>
                <w:numId w:val="8"/>
              </w:numPr>
              <w:rPr>
                <w:rFonts w:ascii="Times New Roman" w:hAnsi="Times New Roman" w:cs="Times New Roman"/>
              </w:rPr>
            </w:pPr>
            <w:r w:rsidRPr="007F1E1E">
              <w:rPr>
                <w:rFonts w:ascii="Times New Roman" w:hAnsi="Times New Roman" w:cs="Times New Roman"/>
              </w:rPr>
              <w:t>værn i §§ 58-60 og</w:t>
            </w:r>
          </w:p>
          <w:p w14:paraId="496B0771" w14:textId="77777777" w:rsidR="00D87F2C" w:rsidRPr="002A7719" w:rsidRDefault="00D87F2C" w:rsidP="00D87F2C">
            <w:pPr>
              <w:pStyle w:val="Listeafsnit"/>
              <w:numPr>
                <w:ilvl w:val="0"/>
                <w:numId w:val="8"/>
              </w:numPr>
              <w:rPr>
                <w:rFonts w:ascii="Times New Roman" w:hAnsi="Times New Roman" w:cs="Times New Roman"/>
              </w:rPr>
            </w:pPr>
            <w:r w:rsidRPr="007F1E1E">
              <w:rPr>
                <w:rFonts w:ascii="Times New Roman" w:hAnsi="Times New Roman" w:cs="Times New Roman"/>
              </w:rPr>
              <w:t>konstruktioner</w:t>
            </w:r>
            <w:r w:rsidRPr="008E0441">
              <w:rPr>
                <w:rFonts w:ascii="Times New Roman" w:hAnsi="Times New Roman" w:cs="Times New Roman"/>
              </w:rPr>
              <w:t xml:space="preserve"> i kapitel 15. </w:t>
            </w:r>
            <w:r>
              <w:rPr>
                <w:rFonts w:ascii="Times New Roman" w:hAnsi="Times New Roman" w:cs="Times New Roman"/>
              </w:rPr>
              <w:t>Telte</w:t>
            </w:r>
            <w:r w:rsidRPr="008E0441">
              <w:rPr>
                <w:rFonts w:ascii="Times New Roman" w:hAnsi="Times New Roman" w:cs="Times New Roman"/>
              </w:rPr>
              <w:t xml:space="preserve"> med et</w:t>
            </w:r>
            <w:r>
              <w:rPr>
                <w:rFonts w:ascii="Times New Roman" w:hAnsi="Times New Roman" w:cs="Times New Roman"/>
              </w:rPr>
              <w:t xml:space="preserve"> samlet </w:t>
            </w:r>
            <w:r w:rsidRPr="008E0441">
              <w:rPr>
                <w:rFonts w:ascii="Times New Roman" w:hAnsi="Times New Roman" w:cs="Times New Roman"/>
              </w:rPr>
              <w:t>areal på højst 50 m</w:t>
            </w:r>
            <w:r w:rsidRPr="008E0441">
              <w:rPr>
                <w:rFonts w:ascii="Times New Roman" w:hAnsi="Times New Roman" w:cs="Times New Roman"/>
                <w:vertAlign w:val="superscript"/>
              </w:rPr>
              <w:t>2</w:t>
            </w:r>
            <w:r w:rsidRPr="008E0441">
              <w:rPr>
                <w:rFonts w:ascii="Times New Roman" w:hAnsi="Times New Roman" w:cs="Times New Roman"/>
              </w:rPr>
              <w:t xml:space="preserve"> er ikke omfattet af reglerne i kapitel 15. </w:t>
            </w:r>
          </w:p>
          <w:p w14:paraId="2A094462" w14:textId="1ADC3D3B" w:rsidR="00D87F2C" w:rsidRDefault="00D87F2C" w:rsidP="00D87F2C">
            <w:pPr>
              <w:pStyle w:val="Listeafsnit"/>
              <w:numPr>
                <w:ilvl w:val="0"/>
                <w:numId w:val="8"/>
              </w:numPr>
              <w:rPr>
                <w:rFonts w:ascii="Times New Roman" w:hAnsi="Times New Roman" w:cs="Times New Roman"/>
                <w:bCs/>
              </w:rPr>
            </w:pPr>
            <w:r>
              <w:rPr>
                <w:rFonts w:ascii="Times New Roman" w:hAnsi="Times New Roman" w:cs="Times New Roman"/>
                <w:bCs/>
              </w:rPr>
              <w:t>Telte</w:t>
            </w:r>
            <w:r w:rsidRPr="005C3DBD">
              <w:rPr>
                <w:rFonts w:ascii="Times New Roman" w:hAnsi="Times New Roman" w:cs="Times New Roman"/>
                <w:bCs/>
              </w:rPr>
              <w:t>, skal udføres med en teltdug</w:t>
            </w:r>
            <w:r>
              <w:rPr>
                <w:rFonts w:ascii="Times New Roman" w:hAnsi="Times New Roman" w:cs="Times New Roman"/>
                <w:bCs/>
              </w:rPr>
              <w:t xml:space="preserve"> af </w:t>
            </w:r>
            <w:r w:rsidRPr="005C3DBD">
              <w:rPr>
                <w:rFonts w:ascii="Times New Roman" w:hAnsi="Times New Roman" w:cs="Times New Roman"/>
                <w:bCs/>
              </w:rPr>
              <w:t xml:space="preserve">et </w:t>
            </w:r>
            <w:proofErr w:type="spellStart"/>
            <w:r w:rsidRPr="005C3DBD">
              <w:rPr>
                <w:rFonts w:ascii="Times New Roman" w:hAnsi="Times New Roman" w:cs="Times New Roman"/>
                <w:bCs/>
              </w:rPr>
              <w:t>brandmæssigt</w:t>
            </w:r>
            <w:proofErr w:type="spellEnd"/>
            <w:r w:rsidRPr="005C3DBD">
              <w:rPr>
                <w:rFonts w:ascii="Times New Roman" w:hAnsi="Times New Roman" w:cs="Times New Roman"/>
                <w:bCs/>
              </w:rPr>
              <w:t xml:space="preserve"> egnet materiale, </w:t>
            </w:r>
            <w:r>
              <w:rPr>
                <w:rFonts w:ascii="Times New Roman" w:hAnsi="Times New Roman" w:cs="Times New Roman"/>
                <w:bCs/>
              </w:rPr>
              <w:t>som</w:t>
            </w:r>
            <w:r w:rsidRPr="005C3DBD">
              <w:rPr>
                <w:rFonts w:ascii="Times New Roman" w:hAnsi="Times New Roman" w:cs="Times New Roman"/>
                <w:bCs/>
              </w:rPr>
              <w:t xml:space="preserve"> ikke bidrager </w:t>
            </w:r>
            <w:r>
              <w:rPr>
                <w:rFonts w:ascii="Times New Roman" w:hAnsi="Times New Roman" w:cs="Times New Roman"/>
                <w:bCs/>
              </w:rPr>
              <w:t xml:space="preserve">væsentligt </w:t>
            </w:r>
            <w:r w:rsidRPr="005C3DBD">
              <w:rPr>
                <w:rFonts w:ascii="Times New Roman" w:hAnsi="Times New Roman" w:cs="Times New Roman"/>
                <w:bCs/>
              </w:rPr>
              <w:t>til brand og røgspredning, men som sikre</w:t>
            </w:r>
            <w:r w:rsidR="000F50BF">
              <w:rPr>
                <w:rFonts w:ascii="Times New Roman" w:hAnsi="Times New Roman" w:cs="Times New Roman"/>
                <w:bCs/>
              </w:rPr>
              <w:t>r</w:t>
            </w:r>
            <w:r>
              <w:rPr>
                <w:rFonts w:ascii="Times New Roman" w:hAnsi="Times New Roman" w:cs="Times New Roman"/>
                <w:bCs/>
              </w:rPr>
              <w:t xml:space="preserve">, </w:t>
            </w:r>
            <w:r w:rsidRPr="005C3DBD">
              <w:rPr>
                <w:rFonts w:ascii="Times New Roman" w:hAnsi="Times New Roman" w:cs="Times New Roman"/>
                <w:bCs/>
              </w:rPr>
              <w:t xml:space="preserve">at røg til enhver tid ventileres ud. </w:t>
            </w:r>
          </w:p>
          <w:p w14:paraId="40911E45" w14:textId="77777777" w:rsidR="00D87F2C" w:rsidRDefault="00D87F2C" w:rsidP="00D87F2C">
            <w:pPr>
              <w:pStyle w:val="Listeafsnit"/>
              <w:numPr>
                <w:ilvl w:val="0"/>
                <w:numId w:val="8"/>
              </w:numPr>
              <w:rPr>
                <w:rFonts w:ascii="Times New Roman" w:hAnsi="Times New Roman" w:cs="Times New Roman"/>
                <w:bCs/>
              </w:rPr>
            </w:pPr>
            <w:r w:rsidRPr="00DD7685">
              <w:rPr>
                <w:rFonts w:ascii="Times New Roman" w:hAnsi="Times New Roman" w:cs="Times New Roman"/>
                <w:bCs/>
              </w:rPr>
              <w:t>Telte, der anvendes af højst 50 personer, skal have mindst én udgang direkte til terræn i det fri.</w:t>
            </w:r>
          </w:p>
          <w:p w14:paraId="1688DD1D" w14:textId="77777777" w:rsidR="00444B6B" w:rsidRDefault="00D87F2C" w:rsidP="0071113F">
            <w:pPr>
              <w:pStyle w:val="Listeafsnit"/>
              <w:numPr>
                <w:ilvl w:val="0"/>
                <w:numId w:val="8"/>
              </w:numPr>
              <w:rPr>
                <w:rFonts w:ascii="Times New Roman" w:hAnsi="Times New Roman" w:cs="Times New Roman"/>
                <w:bCs/>
              </w:rPr>
            </w:pPr>
            <w:r>
              <w:rPr>
                <w:rFonts w:ascii="Times New Roman" w:hAnsi="Times New Roman" w:cs="Times New Roman"/>
                <w:bCs/>
              </w:rPr>
              <w:t xml:space="preserve">Telte med mere end 50 personer, skal have mindst to udgange placeret i eller umiddelbart ved teltets modstående ender. </w:t>
            </w:r>
            <w:r w:rsidRPr="00425962">
              <w:rPr>
                <w:rFonts w:ascii="Times New Roman" w:hAnsi="Times New Roman" w:cs="Times New Roman"/>
                <w:bCs/>
              </w:rPr>
              <w:t xml:space="preserve">For hver </w:t>
            </w:r>
            <w:r>
              <w:rPr>
                <w:rFonts w:ascii="Times New Roman" w:hAnsi="Times New Roman" w:cs="Times New Roman"/>
                <w:bCs/>
              </w:rPr>
              <w:t xml:space="preserve">yderligere </w:t>
            </w:r>
            <w:r w:rsidRPr="00425962">
              <w:rPr>
                <w:rFonts w:ascii="Times New Roman" w:hAnsi="Times New Roman" w:cs="Times New Roman"/>
                <w:bCs/>
              </w:rPr>
              <w:t xml:space="preserve">påbegyndt 100 personer, skal der etableres </w:t>
            </w:r>
            <w:r>
              <w:rPr>
                <w:rFonts w:ascii="Times New Roman" w:hAnsi="Times New Roman" w:cs="Times New Roman"/>
                <w:bCs/>
              </w:rPr>
              <w:t>en ekstra</w:t>
            </w:r>
            <w:r w:rsidRPr="00425962">
              <w:rPr>
                <w:rFonts w:ascii="Times New Roman" w:hAnsi="Times New Roman" w:cs="Times New Roman"/>
                <w:bCs/>
              </w:rPr>
              <w:t xml:space="preserve"> udgang.</w:t>
            </w:r>
          </w:p>
          <w:p w14:paraId="22916E1D" w14:textId="6A3F395F" w:rsidR="00B8476F" w:rsidRPr="00444B6B" w:rsidRDefault="00D87F2C" w:rsidP="0071113F">
            <w:pPr>
              <w:pStyle w:val="Listeafsnit"/>
              <w:numPr>
                <w:ilvl w:val="0"/>
                <w:numId w:val="8"/>
              </w:numPr>
              <w:rPr>
                <w:rFonts w:ascii="Times New Roman" w:hAnsi="Times New Roman" w:cs="Times New Roman"/>
                <w:bCs/>
              </w:rPr>
            </w:pPr>
            <w:r w:rsidRPr="00444B6B">
              <w:rPr>
                <w:rFonts w:ascii="Times New Roman" w:hAnsi="Times New Roman" w:cs="Times New Roman"/>
                <w:bCs/>
              </w:rPr>
              <w:lastRenderedPageBreak/>
              <w:t>Telte skal indrettes, så der er fri passage til udgangene og udgangene skal have en fri bredde på mindst 1,2 m.</w:t>
            </w:r>
            <w:bookmarkEnd w:id="14"/>
          </w:p>
        </w:tc>
        <w:tc>
          <w:tcPr>
            <w:tcW w:w="3919" w:type="dxa"/>
          </w:tcPr>
          <w:p w14:paraId="6225DAE3" w14:textId="29AFE227" w:rsidR="00BD299E" w:rsidRDefault="00386FCC" w:rsidP="00386FCC">
            <w:pPr>
              <w:rPr>
                <w:rFonts w:ascii="Times New Roman" w:hAnsi="Times New Roman" w:cs="Times New Roman"/>
              </w:rPr>
            </w:pPr>
            <w:r>
              <w:rPr>
                <w:rFonts w:ascii="Times New Roman" w:hAnsi="Times New Roman" w:cs="Times New Roman"/>
              </w:rPr>
              <w:lastRenderedPageBreak/>
              <w:t xml:space="preserve">Indføres som led i regeringens indsats til gavn for foreningslivet. </w:t>
            </w:r>
            <w:r w:rsidR="00BD299E">
              <w:rPr>
                <w:rFonts w:ascii="Times New Roman" w:hAnsi="Times New Roman" w:cs="Times New Roman"/>
              </w:rPr>
              <w:t>Bestemmelsen angiver de transportable konstruktioner</w:t>
            </w:r>
            <w:r>
              <w:rPr>
                <w:rFonts w:ascii="Times New Roman" w:hAnsi="Times New Roman" w:cs="Times New Roman"/>
              </w:rPr>
              <w:t>,</w:t>
            </w:r>
            <w:r w:rsidR="00BD299E">
              <w:rPr>
                <w:rFonts w:ascii="Times New Roman" w:hAnsi="Times New Roman" w:cs="Times New Roman"/>
              </w:rPr>
              <w:t xml:space="preserve"> som er omfattet af</w:t>
            </w:r>
            <w:r>
              <w:rPr>
                <w:rFonts w:ascii="Times New Roman" w:hAnsi="Times New Roman" w:cs="Times New Roman"/>
              </w:rPr>
              <w:t xml:space="preserve"> </w:t>
            </w:r>
            <w:r w:rsidR="00BD299E">
              <w:rPr>
                <w:rFonts w:ascii="Times New Roman" w:hAnsi="Times New Roman" w:cs="Times New Roman"/>
              </w:rPr>
              <w:t xml:space="preserve">lempelsen, </w:t>
            </w:r>
            <w:r w:rsidR="00EB0B3B">
              <w:rPr>
                <w:rFonts w:ascii="Times New Roman" w:hAnsi="Times New Roman" w:cs="Times New Roman"/>
              </w:rPr>
              <w:t xml:space="preserve">og </w:t>
            </w:r>
            <w:r w:rsidR="00BD299E">
              <w:rPr>
                <w:rFonts w:ascii="Times New Roman" w:hAnsi="Times New Roman" w:cs="Times New Roman"/>
              </w:rPr>
              <w:t>om de kan opstilles uden byggetilladelse eller om de skal være certificeret</w:t>
            </w:r>
            <w:r w:rsidR="00D711A0">
              <w:rPr>
                <w:rFonts w:ascii="Times New Roman" w:hAnsi="Times New Roman" w:cs="Times New Roman"/>
              </w:rPr>
              <w:t xml:space="preserve"> eller der skal søges byggetilladelse,</w:t>
            </w:r>
            <w:r w:rsidR="00BD299E">
              <w:rPr>
                <w:rFonts w:ascii="Times New Roman" w:hAnsi="Times New Roman" w:cs="Times New Roman"/>
              </w:rPr>
              <w:t xml:space="preserve"> samt hvilke tekniske krav de skal overholde, såfremt de opstilles i forbindelse med et midlertidigt udendørsarrangement til højst 500 personer. </w:t>
            </w:r>
          </w:p>
          <w:p w14:paraId="6BC19C31" w14:textId="77777777" w:rsidR="00BD299E" w:rsidRDefault="00BD299E" w:rsidP="00126165">
            <w:pPr>
              <w:rPr>
                <w:rFonts w:ascii="Times New Roman" w:hAnsi="Times New Roman" w:cs="Times New Roman"/>
              </w:rPr>
            </w:pPr>
          </w:p>
          <w:p w14:paraId="137D6548" w14:textId="189579D9" w:rsidR="00C642C4" w:rsidRPr="003B416B" w:rsidRDefault="00C642C4" w:rsidP="00126165">
            <w:pPr>
              <w:rPr>
                <w:rFonts w:ascii="Times New Roman" w:hAnsi="Times New Roman" w:cs="Times New Roman"/>
              </w:rPr>
            </w:pPr>
          </w:p>
        </w:tc>
        <w:tc>
          <w:tcPr>
            <w:tcW w:w="5244" w:type="dxa"/>
          </w:tcPr>
          <w:p w14:paraId="6F6AAF50" w14:textId="77777777" w:rsidR="004502F1" w:rsidRDefault="004502F1" w:rsidP="00126165">
            <w:pPr>
              <w:rPr>
                <w:rFonts w:ascii="Times New Roman" w:hAnsi="Times New Roman" w:cs="Times New Roman"/>
              </w:rPr>
            </w:pPr>
          </w:p>
          <w:p w14:paraId="77815484" w14:textId="77777777" w:rsidR="004502F1" w:rsidRDefault="004502F1" w:rsidP="00126165">
            <w:pPr>
              <w:rPr>
                <w:rFonts w:ascii="Times New Roman" w:hAnsi="Times New Roman" w:cs="Times New Roman"/>
              </w:rPr>
            </w:pPr>
          </w:p>
          <w:p w14:paraId="4E997385" w14:textId="77777777" w:rsidR="004502F1" w:rsidRDefault="004502F1" w:rsidP="00126165">
            <w:pPr>
              <w:rPr>
                <w:rFonts w:ascii="Times New Roman" w:hAnsi="Times New Roman" w:cs="Times New Roman"/>
              </w:rPr>
            </w:pPr>
          </w:p>
          <w:p w14:paraId="221ED6EB" w14:textId="77777777" w:rsidR="004502F1" w:rsidRDefault="004502F1" w:rsidP="00126165">
            <w:pPr>
              <w:rPr>
                <w:rFonts w:ascii="Times New Roman" w:hAnsi="Times New Roman" w:cs="Times New Roman"/>
              </w:rPr>
            </w:pPr>
          </w:p>
          <w:p w14:paraId="5508EA84" w14:textId="77777777" w:rsidR="004502F1" w:rsidRDefault="004502F1" w:rsidP="00126165">
            <w:pPr>
              <w:rPr>
                <w:rFonts w:ascii="Times New Roman" w:hAnsi="Times New Roman" w:cs="Times New Roman"/>
              </w:rPr>
            </w:pPr>
          </w:p>
          <w:p w14:paraId="3B8E015A" w14:textId="77777777" w:rsidR="004502F1" w:rsidRDefault="004502F1" w:rsidP="00126165">
            <w:pPr>
              <w:rPr>
                <w:rFonts w:ascii="Times New Roman" w:hAnsi="Times New Roman" w:cs="Times New Roman"/>
              </w:rPr>
            </w:pPr>
          </w:p>
          <w:p w14:paraId="3325B24A" w14:textId="77777777" w:rsidR="004502F1" w:rsidRDefault="004502F1" w:rsidP="00126165">
            <w:pPr>
              <w:rPr>
                <w:rFonts w:ascii="Times New Roman" w:hAnsi="Times New Roman" w:cs="Times New Roman"/>
              </w:rPr>
            </w:pPr>
          </w:p>
          <w:p w14:paraId="4A69894B" w14:textId="77777777" w:rsidR="004502F1" w:rsidRDefault="004502F1" w:rsidP="00126165">
            <w:pPr>
              <w:rPr>
                <w:rFonts w:ascii="Times New Roman" w:hAnsi="Times New Roman" w:cs="Times New Roman"/>
              </w:rPr>
            </w:pPr>
          </w:p>
          <w:p w14:paraId="15F6B5C0" w14:textId="77777777" w:rsidR="004502F1" w:rsidRDefault="004502F1" w:rsidP="00126165">
            <w:pPr>
              <w:rPr>
                <w:rFonts w:ascii="Times New Roman" w:hAnsi="Times New Roman" w:cs="Times New Roman"/>
              </w:rPr>
            </w:pPr>
          </w:p>
          <w:p w14:paraId="1100F742" w14:textId="77777777" w:rsidR="004502F1" w:rsidRDefault="004502F1" w:rsidP="00126165">
            <w:pPr>
              <w:rPr>
                <w:rFonts w:ascii="Times New Roman" w:hAnsi="Times New Roman" w:cs="Times New Roman"/>
              </w:rPr>
            </w:pPr>
          </w:p>
          <w:p w14:paraId="28B41CF7" w14:textId="77777777" w:rsidR="004502F1" w:rsidRDefault="004502F1" w:rsidP="00126165">
            <w:pPr>
              <w:rPr>
                <w:rFonts w:ascii="Times New Roman" w:hAnsi="Times New Roman" w:cs="Times New Roman"/>
              </w:rPr>
            </w:pPr>
          </w:p>
          <w:p w14:paraId="336F0B5F" w14:textId="77777777" w:rsidR="004502F1" w:rsidRDefault="004502F1" w:rsidP="00126165">
            <w:pPr>
              <w:rPr>
                <w:rFonts w:ascii="Times New Roman" w:hAnsi="Times New Roman" w:cs="Times New Roman"/>
              </w:rPr>
            </w:pPr>
          </w:p>
          <w:p w14:paraId="0795DCA3" w14:textId="77777777" w:rsidR="004502F1" w:rsidRDefault="004502F1" w:rsidP="00126165">
            <w:pPr>
              <w:rPr>
                <w:rFonts w:ascii="Times New Roman" w:hAnsi="Times New Roman" w:cs="Times New Roman"/>
              </w:rPr>
            </w:pPr>
          </w:p>
          <w:p w14:paraId="34184F64" w14:textId="77777777" w:rsidR="004502F1" w:rsidRDefault="004502F1" w:rsidP="00126165">
            <w:pPr>
              <w:rPr>
                <w:rFonts w:ascii="Times New Roman" w:hAnsi="Times New Roman" w:cs="Times New Roman"/>
              </w:rPr>
            </w:pPr>
          </w:p>
          <w:p w14:paraId="5EFE5812" w14:textId="77777777" w:rsidR="004502F1" w:rsidRDefault="004502F1" w:rsidP="00126165">
            <w:pPr>
              <w:rPr>
                <w:rFonts w:ascii="Times New Roman" w:hAnsi="Times New Roman" w:cs="Times New Roman"/>
              </w:rPr>
            </w:pPr>
          </w:p>
          <w:p w14:paraId="43BE48B4" w14:textId="77777777" w:rsidR="004502F1" w:rsidRDefault="004502F1" w:rsidP="00126165">
            <w:pPr>
              <w:rPr>
                <w:rFonts w:ascii="Times New Roman" w:hAnsi="Times New Roman" w:cs="Times New Roman"/>
              </w:rPr>
            </w:pPr>
          </w:p>
          <w:p w14:paraId="4476A33A" w14:textId="77777777" w:rsidR="004502F1" w:rsidRDefault="004502F1" w:rsidP="00126165">
            <w:pPr>
              <w:rPr>
                <w:rFonts w:ascii="Times New Roman" w:hAnsi="Times New Roman" w:cs="Times New Roman"/>
              </w:rPr>
            </w:pPr>
          </w:p>
          <w:p w14:paraId="1A494A51" w14:textId="77777777" w:rsidR="004502F1" w:rsidRDefault="004502F1" w:rsidP="00126165">
            <w:pPr>
              <w:rPr>
                <w:rFonts w:ascii="Times New Roman" w:hAnsi="Times New Roman" w:cs="Times New Roman"/>
              </w:rPr>
            </w:pPr>
          </w:p>
          <w:p w14:paraId="1B2E64AD" w14:textId="77777777" w:rsidR="004502F1" w:rsidRDefault="004502F1" w:rsidP="00126165">
            <w:pPr>
              <w:rPr>
                <w:rFonts w:ascii="Times New Roman" w:hAnsi="Times New Roman" w:cs="Times New Roman"/>
              </w:rPr>
            </w:pPr>
          </w:p>
          <w:p w14:paraId="670AE6DB" w14:textId="77777777" w:rsidR="004502F1" w:rsidRDefault="004502F1" w:rsidP="00126165">
            <w:pPr>
              <w:rPr>
                <w:rFonts w:ascii="Times New Roman" w:hAnsi="Times New Roman" w:cs="Times New Roman"/>
              </w:rPr>
            </w:pPr>
          </w:p>
          <w:p w14:paraId="54515799" w14:textId="77777777" w:rsidR="004502F1" w:rsidRDefault="004502F1" w:rsidP="00126165">
            <w:pPr>
              <w:rPr>
                <w:rFonts w:ascii="Times New Roman" w:hAnsi="Times New Roman" w:cs="Times New Roman"/>
              </w:rPr>
            </w:pPr>
          </w:p>
          <w:p w14:paraId="72DB0297" w14:textId="77777777" w:rsidR="004502F1" w:rsidRDefault="004502F1" w:rsidP="00126165">
            <w:pPr>
              <w:rPr>
                <w:rFonts w:ascii="Times New Roman" w:hAnsi="Times New Roman" w:cs="Times New Roman"/>
              </w:rPr>
            </w:pPr>
          </w:p>
          <w:p w14:paraId="1C246DE8" w14:textId="77777777" w:rsidR="004502F1" w:rsidRDefault="004502F1" w:rsidP="00126165">
            <w:pPr>
              <w:rPr>
                <w:rFonts w:ascii="Times New Roman" w:hAnsi="Times New Roman" w:cs="Times New Roman"/>
              </w:rPr>
            </w:pPr>
          </w:p>
          <w:p w14:paraId="5A57EF4A" w14:textId="77777777" w:rsidR="004502F1" w:rsidRDefault="004502F1" w:rsidP="00126165">
            <w:pPr>
              <w:rPr>
                <w:rFonts w:ascii="Times New Roman" w:hAnsi="Times New Roman" w:cs="Times New Roman"/>
              </w:rPr>
            </w:pPr>
          </w:p>
          <w:p w14:paraId="2E1D692E" w14:textId="77777777" w:rsidR="004502F1" w:rsidRDefault="004502F1" w:rsidP="00126165">
            <w:pPr>
              <w:rPr>
                <w:rFonts w:ascii="Times New Roman" w:hAnsi="Times New Roman" w:cs="Times New Roman"/>
              </w:rPr>
            </w:pPr>
          </w:p>
          <w:p w14:paraId="1F164CD1" w14:textId="77777777" w:rsidR="004502F1" w:rsidRDefault="004502F1" w:rsidP="00126165">
            <w:pPr>
              <w:rPr>
                <w:rFonts w:ascii="Times New Roman" w:hAnsi="Times New Roman" w:cs="Times New Roman"/>
              </w:rPr>
            </w:pPr>
          </w:p>
          <w:p w14:paraId="156A3E9C" w14:textId="77777777" w:rsidR="004502F1" w:rsidRDefault="004502F1" w:rsidP="00126165">
            <w:pPr>
              <w:rPr>
                <w:rFonts w:ascii="Times New Roman" w:hAnsi="Times New Roman" w:cs="Times New Roman"/>
              </w:rPr>
            </w:pPr>
          </w:p>
          <w:p w14:paraId="56BD99CD" w14:textId="77777777" w:rsidR="004502F1" w:rsidRDefault="004502F1" w:rsidP="00126165">
            <w:pPr>
              <w:rPr>
                <w:rFonts w:ascii="Times New Roman" w:hAnsi="Times New Roman" w:cs="Times New Roman"/>
              </w:rPr>
            </w:pPr>
          </w:p>
          <w:p w14:paraId="2D6AF9BC" w14:textId="77777777" w:rsidR="004502F1" w:rsidRDefault="004502F1" w:rsidP="00126165">
            <w:pPr>
              <w:rPr>
                <w:rFonts w:ascii="Times New Roman" w:hAnsi="Times New Roman" w:cs="Times New Roman"/>
              </w:rPr>
            </w:pPr>
          </w:p>
          <w:p w14:paraId="403A0323" w14:textId="5B36B3A0" w:rsidR="004502F1" w:rsidRPr="003B416B" w:rsidRDefault="004502F1" w:rsidP="00126165">
            <w:pPr>
              <w:rPr>
                <w:rFonts w:ascii="Times New Roman" w:hAnsi="Times New Roman" w:cs="Times New Roman"/>
              </w:rPr>
            </w:pPr>
          </w:p>
        </w:tc>
      </w:tr>
      <w:tr w:rsidR="00B8476F" w:rsidRPr="003B416B" w14:paraId="43B3D54C" w14:textId="77777777" w:rsidTr="00075BC4">
        <w:tc>
          <w:tcPr>
            <w:tcW w:w="15304" w:type="dxa"/>
            <w:gridSpan w:val="3"/>
          </w:tcPr>
          <w:p w14:paraId="18D87958" w14:textId="5D89DC28" w:rsidR="00B8476F" w:rsidRPr="00B8476F" w:rsidRDefault="00B8476F" w:rsidP="00B8476F">
            <w:pPr>
              <w:jc w:val="center"/>
              <w:rPr>
                <w:rFonts w:ascii="Times New Roman" w:hAnsi="Times New Roman" w:cs="Times New Roman"/>
                <w:b/>
                <w:bCs/>
              </w:rPr>
            </w:pPr>
            <w:r w:rsidRPr="00B8476F">
              <w:rPr>
                <w:rFonts w:ascii="Times New Roman" w:hAnsi="Times New Roman" w:cs="Times New Roman"/>
                <w:b/>
                <w:bCs/>
              </w:rPr>
              <w:lastRenderedPageBreak/>
              <w:t>§ 283</w:t>
            </w:r>
            <w:r w:rsidR="00B935C2">
              <w:rPr>
                <w:rFonts w:ascii="Times New Roman" w:hAnsi="Times New Roman" w:cs="Times New Roman"/>
                <w:b/>
                <w:bCs/>
              </w:rPr>
              <w:t xml:space="preserve"> affattes således</w:t>
            </w:r>
            <w:r w:rsidR="0071113F">
              <w:rPr>
                <w:rFonts w:ascii="Times New Roman" w:hAnsi="Times New Roman" w:cs="Times New Roman"/>
                <w:b/>
                <w:bCs/>
              </w:rPr>
              <w:t>:</w:t>
            </w:r>
          </w:p>
        </w:tc>
      </w:tr>
      <w:tr w:rsidR="00B8476F" w:rsidRPr="003B416B" w14:paraId="0D3F6EC9" w14:textId="77777777" w:rsidTr="00075BC4">
        <w:tc>
          <w:tcPr>
            <w:tcW w:w="6141" w:type="dxa"/>
          </w:tcPr>
          <w:p w14:paraId="19AB7820" w14:textId="758737FA" w:rsidR="000E3307" w:rsidRPr="000E3307" w:rsidRDefault="000E3307" w:rsidP="000E3307">
            <w:pPr>
              <w:rPr>
                <w:rFonts w:ascii="Times New Roman" w:hAnsi="Times New Roman" w:cs="Times New Roman"/>
              </w:rPr>
            </w:pPr>
            <w:r>
              <w:rPr>
                <w:rFonts w:ascii="Times New Roman" w:hAnsi="Times New Roman" w:cs="Times New Roman"/>
                <w:b/>
                <w:bCs/>
              </w:rPr>
              <w:t xml:space="preserve">§ 283. </w:t>
            </w:r>
            <w:r w:rsidRPr="000E3307">
              <w:rPr>
                <w:rFonts w:ascii="Times New Roman" w:hAnsi="Times New Roman" w:cs="Times New Roman"/>
              </w:rPr>
              <w:t>Sommerhuse, campinghytter og lignende ferieboliger, samt tilbygninger hertil skal opfylde krav til U-værdier og linjetab, der følger af bilag 2, tabel 4.</w:t>
            </w:r>
          </w:p>
          <w:p w14:paraId="73C31BD8" w14:textId="51954703" w:rsidR="00B8476F" w:rsidRPr="000E3307" w:rsidRDefault="000E3307" w:rsidP="000E3307">
            <w:pPr>
              <w:rPr>
                <w:rFonts w:ascii="Times New Roman" w:hAnsi="Times New Roman" w:cs="Times New Roman"/>
              </w:rPr>
            </w:pPr>
            <w:r w:rsidRPr="000E3307">
              <w:rPr>
                <w:rFonts w:ascii="Times New Roman" w:hAnsi="Times New Roman" w:cs="Times New Roman"/>
                <w:i/>
                <w:iCs/>
              </w:rPr>
              <w:t>Stk. 2.</w:t>
            </w:r>
            <w:r w:rsidRPr="000E3307">
              <w:rPr>
                <w:rFonts w:ascii="Times New Roman" w:hAnsi="Times New Roman" w:cs="Times New Roman"/>
              </w:rPr>
              <w:t xml:space="preserve"> Sommerhuse, campinghytter og lignende ferieboliger samt tilbygninger hertil er ikke omfattet af §§ 258-279 og §§ 293-29</w:t>
            </w:r>
            <w:ins w:id="15" w:author="Anne-Katrine Heinsen Møller" w:date="2025-09-11T17:57:00Z">
              <w:r w:rsidR="001D6362">
                <w:rPr>
                  <w:rFonts w:ascii="Times New Roman" w:hAnsi="Times New Roman" w:cs="Times New Roman"/>
                </w:rPr>
                <w:t>5</w:t>
              </w:r>
            </w:ins>
            <w:del w:id="16" w:author="Anne-Katrine Heinsen Møller" w:date="2025-09-11T17:57:00Z">
              <w:r w:rsidRPr="000E3307" w:rsidDel="001D6362">
                <w:rPr>
                  <w:rFonts w:ascii="Times New Roman" w:hAnsi="Times New Roman" w:cs="Times New Roman"/>
                </w:rPr>
                <w:delText>8</w:delText>
              </w:r>
            </w:del>
            <w:r w:rsidRPr="000E3307">
              <w:rPr>
                <w:rFonts w:ascii="Times New Roman" w:hAnsi="Times New Roman" w:cs="Times New Roman"/>
              </w:rPr>
              <w:t>.</w:t>
            </w:r>
          </w:p>
          <w:p w14:paraId="4753B83C" w14:textId="77777777" w:rsidR="000E3307" w:rsidRDefault="000E3307" w:rsidP="00126165">
            <w:pPr>
              <w:rPr>
                <w:rFonts w:ascii="Times New Roman" w:hAnsi="Times New Roman" w:cs="Times New Roman"/>
                <w:b/>
                <w:bCs/>
              </w:rPr>
            </w:pPr>
          </w:p>
          <w:p w14:paraId="733D9AB0" w14:textId="77777777" w:rsidR="000E3307" w:rsidRPr="003B416B" w:rsidRDefault="000E3307" w:rsidP="00126165">
            <w:pPr>
              <w:rPr>
                <w:rFonts w:ascii="Times New Roman" w:hAnsi="Times New Roman" w:cs="Times New Roman"/>
                <w:b/>
                <w:bCs/>
              </w:rPr>
            </w:pPr>
          </w:p>
        </w:tc>
        <w:tc>
          <w:tcPr>
            <w:tcW w:w="3919" w:type="dxa"/>
          </w:tcPr>
          <w:p w14:paraId="4F5964C7" w14:textId="77777777" w:rsidR="007B032F" w:rsidRPr="007B032F" w:rsidRDefault="007B032F" w:rsidP="007B032F">
            <w:pPr>
              <w:rPr>
                <w:rFonts w:ascii="Times New Roman" w:hAnsi="Times New Roman" w:cs="Times New Roman"/>
              </w:rPr>
            </w:pPr>
            <w:r w:rsidRPr="007B032F">
              <w:rPr>
                <w:rFonts w:ascii="Times New Roman" w:hAnsi="Times New Roman" w:cs="Times New Roman"/>
              </w:rPr>
              <w:t xml:space="preserve">Med implementeringen af national strategi for bæredygtigt byggeri blev der i 2023 indført krav til bygningers klimapåvirkning. Kravene blev implementeret i bygningsreglementets kapitel 11 om energiforbrug og klimapåvirkning i §§ 297-298. </w:t>
            </w:r>
          </w:p>
          <w:p w14:paraId="2F08EA47" w14:textId="77777777" w:rsidR="007B032F" w:rsidRDefault="007B032F" w:rsidP="007B032F">
            <w:pPr>
              <w:rPr>
                <w:rFonts w:ascii="Times New Roman" w:hAnsi="Times New Roman" w:cs="Times New Roman"/>
              </w:rPr>
            </w:pPr>
          </w:p>
          <w:p w14:paraId="2ECE2F96" w14:textId="630344B2" w:rsidR="007F6377" w:rsidRDefault="007F6377" w:rsidP="007B032F">
            <w:pPr>
              <w:rPr>
                <w:rFonts w:ascii="Times New Roman" w:hAnsi="Times New Roman" w:cs="Times New Roman"/>
              </w:rPr>
            </w:pPr>
            <w:r w:rsidRPr="007F6377">
              <w:rPr>
                <w:rFonts w:ascii="Times New Roman" w:hAnsi="Times New Roman" w:cs="Times New Roman"/>
              </w:rPr>
              <w:t>Bestemmelsen i § 283 knytter sig til sommerhuse, campinghytter og lignende ferieboliger.</w:t>
            </w:r>
          </w:p>
          <w:p w14:paraId="3E78BF80" w14:textId="77777777" w:rsidR="007F6377" w:rsidRPr="007B032F" w:rsidRDefault="007F6377" w:rsidP="007B032F">
            <w:pPr>
              <w:rPr>
                <w:rFonts w:ascii="Times New Roman" w:hAnsi="Times New Roman" w:cs="Times New Roman"/>
              </w:rPr>
            </w:pPr>
          </w:p>
          <w:p w14:paraId="7114FC7F" w14:textId="12DCEB5E" w:rsidR="007F6377" w:rsidRPr="007B032F" w:rsidRDefault="007B032F" w:rsidP="007F6377">
            <w:pPr>
              <w:rPr>
                <w:rFonts w:ascii="Times New Roman" w:hAnsi="Times New Roman" w:cs="Times New Roman"/>
              </w:rPr>
            </w:pPr>
            <w:r w:rsidRPr="007B032F">
              <w:rPr>
                <w:rFonts w:ascii="Times New Roman" w:hAnsi="Times New Roman" w:cs="Times New Roman"/>
              </w:rPr>
              <w:t xml:space="preserve">Henvisningen i § 283 til § 293-§ 298, er en ældre henvisning, som skulle have været konsekvensrettet da klimakravet blev indført i 2023. </w:t>
            </w:r>
          </w:p>
          <w:p w14:paraId="05459AD3" w14:textId="77777777" w:rsidR="007B032F" w:rsidRPr="007B032F" w:rsidRDefault="007B032F" w:rsidP="007B032F">
            <w:pPr>
              <w:rPr>
                <w:rFonts w:ascii="Times New Roman" w:hAnsi="Times New Roman" w:cs="Times New Roman"/>
              </w:rPr>
            </w:pPr>
          </w:p>
          <w:p w14:paraId="1D643F1C" w14:textId="48D4AAA5" w:rsidR="00DA12E4" w:rsidRDefault="007B032F" w:rsidP="001E6C67">
            <w:pPr>
              <w:rPr>
                <w:rFonts w:ascii="Times New Roman" w:hAnsi="Times New Roman" w:cs="Times New Roman"/>
              </w:rPr>
            </w:pPr>
            <w:r w:rsidRPr="007B032F">
              <w:rPr>
                <w:rFonts w:ascii="Times New Roman" w:hAnsi="Times New Roman" w:cs="Times New Roman"/>
              </w:rPr>
              <w:t>Derfor konsekvensrettes bestemmelsen nu.</w:t>
            </w:r>
          </w:p>
        </w:tc>
        <w:tc>
          <w:tcPr>
            <w:tcW w:w="5244" w:type="dxa"/>
          </w:tcPr>
          <w:p w14:paraId="29D5E1AD" w14:textId="5774BF18" w:rsidR="001D6362" w:rsidRPr="003B416B" w:rsidRDefault="00E55A98" w:rsidP="00E55A98">
            <w:pPr>
              <w:rPr>
                <w:rFonts w:ascii="Times New Roman" w:hAnsi="Times New Roman" w:cs="Times New Roman"/>
              </w:rPr>
            </w:pPr>
            <w:r>
              <w:rPr>
                <w:rFonts w:ascii="Times New Roman" w:hAnsi="Times New Roman" w:cs="Times New Roman"/>
              </w:rPr>
              <w:t xml:space="preserve"> </w:t>
            </w:r>
          </w:p>
        </w:tc>
      </w:tr>
    </w:tbl>
    <w:p w14:paraId="2F9975A6" w14:textId="27817083" w:rsidR="00C845B6" w:rsidRPr="00183E67" w:rsidRDefault="005F702C" w:rsidP="00C845B6">
      <w:pPr>
        <w:jc w:val="center"/>
        <w:rPr>
          <w:rFonts w:ascii="Times New Roman" w:hAnsi="Times New Roman" w:cs="Times New Roman"/>
          <w:b/>
          <w:bCs/>
          <w:sz w:val="30"/>
          <w:szCs w:val="30"/>
        </w:rPr>
      </w:pPr>
      <w:ins w:id="17" w:author="Anne-Katrine Heinsen Møller" w:date="2025-07-29T10:08:00Z">
        <w:r>
          <w:rPr>
            <w:rFonts w:ascii="Times New Roman" w:hAnsi="Times New Roman" w:cs="Times New Roman"/>
            <w:b/>
            <w:bCs/>
            <w:sz w:val="30"/>
            <w:szCs w:val="30"/>
          </w:rPr>
          <w:br/>
        </w:r>
      </w:ins>
      <w:r w:rsidR="00C845B6" w:rsidRPr="00183E67">
        <w:rPr>
          <w:rFonts w:ascii="Times New Roman" w:hAnsi="Times New Roman" w:cs="Times New Roman"/>
          <w:b/>
          <w:bCs/>
          <w:sz w:val="30"/>
          <w:szCs w:val="30"/>
        </w:rPr>
        <w:t xml:space="preserve">Bekendtgørelse om ændring af bekendtgørelse om certificering </w:t>
      </w:r>
      <w:r w:rsidR="00EC308C">
        <w:rPr>
          <w:rFonts w:ascii="Times New Roman" w:hAnsi="Times New Roman" w:cs="Times New Roman"/>
          <w:b/>
          <w:bCs/>
          <w:sz w:val="30"/>
          <w:szCs w:val="30"/>
        </w:rPr>
        <w:t>for</w:t>
      </w:r>
      <w:r w:rsidR="00C845B6" w:rsidRPr="00183E67">
        <w:rPr>
          <w:rFonts w:ascii="Times New Roman" w:hAnsi="Times New Roman" w:cs="Times New Roman"/>
          <w:b/>
          <w:bCs/>
          <w:sz w:val="30"/>
          <w:szCs w:val="30"/>
        </w:rPr>
        <w:t xml:space="preserve"> transportable konstruktioner</w:t>
      </w:r>
    </w:p>
    <w:tbl>
      <w:tblPr>
        <w:tblStyle w:val="Tabel-Gitter"/>
        <w:tblW w:w="0" w:type="auto"/>
        <w:tblLook w:val="04A0" w:firstRow="1" w:lastRow="0" w:firstColumn="1" w:lastColumn="0" w:noHBand="0" w:noVBand="1"/>
      </w:tblPr>
      <w:tblGrid>
        <w:gridCol w:w="6091"/>
        <w:gridCol w:w="3969"/>
        <w:gridCol w:w="5244"/>
      </w:tblGrid>
      <w:tr w:rsidR="006874C5" w:rsidRPr="003B416B" w14:paraId="59E39057" w14:textId="77777777" w:rsidTr="00075BC4">
        <w:trPr>
          <w:trHeight w:val="238"/>
        </w:trPr>
        <w:tc>
          <w:tcPr>
            <w:tcW w:w="6091" w:type="dxa"/>
          </w:tcPr>
          <w:p w14:paraId="0F89575A" w14:textId="3AAB36A8" w:rsidR="006874C5" w:rsidRPr="003B416B" w:rsidRDefault="006874C5" w:rsidP="00AB4757">
            <w:pPr>
              <w:jc w:val="center"/>
              <w:rPr>
                <w:rFonts w:ascii="Times New Roman" w:hAnsi="Times New Roman" w:cs="Times New Roman"/>
                <w:b/>
                <w:bCs/>
              </w:rPr>
            </w:pPr>
            <w:r w:rsidRPr="003B416B">
              <w:rPr>
                <w:rFonts w:ascii="Times New Roman" w:hAnsi="Times New Roman" w:cs="Times New Roman"/>
                <w:b/>
                <w:bCs/>
              </w:rPr>
              <w:t>Bekendtgørelsestekst</w:t>
            </w:r>
          </w:p>
        </w:tc>
        <w:tc>
          <w:tcPr>
            <w:tcW w:w="3969" w:type="dxa"/>
          </w:tcPr>
          <w:p w14:paraId="447AAA91" w14:textId="01C904D9" w:rsidR="006874C5" w:rsidRPr="003B416B" w:rsidRDefault="006874C5" w:rsidP="00AB4757">
            <w:pPr>
              <w:jc w:val="center"/>
              <w:rPr>
                <w:rFonts w:ascii="Times New Roman" w:hAnsi="Times New Roman" w:cs="Times New Roman"/>
                <w:b/>
                <w:bCs/>
              </w:rPr>
            </w:pPr>
            <w:r>
              <w:rPr>
                <w:rFonts w:ascii="Times New Roman" w:hAnsi="Times New Roman" w:cs="Times New Roman"/>
                <w:b/>
                <w:bCs/>
              </w:rPr>
              <w:t>Begrundelse</w:t>
            </w:r>
            <w:r w:rsidR="007E09A5">
              <w:rPr>
                <w:rFonts w:ascii="Times New Roman" w:hAnsi="Times New Roman" w:cs="Times New Roman"/>
                <w:b/>
                <w:bCs/>
              </w:rPr>
              <w:t xml:space="preserve"> for ændringen</w:t>
            </w:r>
          </w:p>
        </w:tc>
        <w:tc>
          <w:tcPr>
            <w:tcW w:w="5244" w:type="dxa"/>
          </w:tcPr>
          <w:p w14:paraId="22E8D942" w14:textId="1ED4618F" w:rsidR="006874C5" w:rsidRPr="003B416B" w:rsidRDefault="00075BC4" w:rsidP="00AB4757">
            <w:pPr>
              <w:jc w:val="center"/>
              <w:rPr>
                <w:rFonts w:ascii="Times New Roman" w:hAnsi="Times New Roman" w:cs="Times New Roman"/>
                <w:b/>
                <w:bCs/>
              </w:rPr>
            </w:pPr>
            <w:r>
              <w:rPr>
                <w:rFonts w:ascii="Times New Roman" w:hAnsi="Times New Roman" w:cs="Times New Roman"/>
                <w:b/>
                <w:bCs/>
              </w:rPr>
              <w:t>Bemærkninger</w:t>
            </w:r>
          </w:p>
        </w:tc>
      </w:tr>
      <w:tr w:rsidR="006874C5" w:rsidRPr="003B416B" w14:paraId="43BF0AFE" w14:textId="77777777" w:rsidTr="00075BC4">
        <w:tc>
          <w:tcPr>
            <w:tcW w:w="15304" w:type="dxa"/>
            <w:gridSpan w:val="3"/>
          </w:tcPr>
          <w:p w14:paraId="54C27994" w14:textId="0CCFDE00" w:rsidR="006874C5" w:rsidRPr="003B416B" w:rsidRDefault="006874C5" w:rsidP="001B2AEB">
            <w:pPr>
              <w:jc w:val="center"/>
              <w:rPr>
                <w:rFonts w:ascii="Times New Roman" w:hAnsi="Times New Roman" w:cs="Times New Roman"/>
                <w:b/>
                <w:bCs/>
              </w:rPr>
            </w:pPr>
            <w:r w:rsidRPr="003B416B">
              <w:rPr>
                <w:rFonts w:ascii="Times New Roman" w:hAnsi="Times New Roman" w:cs="Times New Roman"/>
                <w:b/>
                <w:bCs/>
              </w:rPr>
              <w:t>§ 13 affattes således</w:t>
            </w:r>
            <w:r w:rsidR="0071113F">
              <w:rPr>
                <w:rFonts w:ascii="Times New Roman" w:hAnsi="Times New Roman" w:cs="Times New Roman"/>
                <w:b/>
                <w:bCs/>
              </w:rPr>
              <w:t>:</w:t>
            </w:r>
          </w:p>
        </w:tc>
      </w:tr>
      <w:tr w:rsidR="006874C5" w:rsidRPr="003B416B" w14:paraId="4F3E698F" w14:textId="77777777" w:rsidTr="00075BC4">
        <w:tc>
          <w:tcPr>
            <w:tcW w:w="6091" w:type="dxa"/>
          </w:tcPr>
          <w:p w14:paraId="44893562" w14:textId="3E3B2700" w:rsidR="006874C5" w:rsidRPr="003B416B" w:rsidRDefault="006874C5" w:rsidP="001B2AEB">
            <w:pPr>
              <w:rPr>
                <w:rFonts w:ascii="Times New Roman" w:hAnsi="Times New Roman" w:cs="Times New Roman"/>
              </w:rPr>
            </w:pPr>
            <w:r w:rsidRPr="003B416B">
              <w:rPr>
                <w:rFonts w:ascii="Times New Roman" w:hAnsi="Times New Roman" w:cs="Times New Roman"/>
              </w:rPr>
              <w:t>§ 13. Inspektionsrapporten skal indeholde:</w:t>
            </w:r>
          </w:p>
          <w:p w14:paraId="5ED1C86A" w14:textId="77777777" w:rsidR="006874C5" w:rsidRPr="003B416B" w:rsidRDefault="006874C5" w:rsidP="001B2AEB">
            <w:pPr>
              <w:rPr>
                <w:rFonts w:ascii="Times New Roman" w:hAnsi="Times New Roman" w:cs="Times New Roman"/>
              </w:rPr>
            </w:pPr>
            <w:r w:rsidRPr="003B416B">
              <w:rPr>
                <w:rFonts w:ascii="Times New Roman" w:hAnsi="Times New Roman" w:cs="Times New Roman"/>
              </w:rPr>
              <w:t>1) En entydig beskrivelse af den konstruktion, der certificeres.</w:t>
            </w:r>
          </w:p>
          <w:p w14:paraId="31028637" w14:textId="77777777" w:rsidR="006874C5" w:rsidRPr="003B416B" w:rsidRDefault="006874C5" w:rsidP="001B2AEB">
            <w:pPr>
              <w:rPr>
                <w:rFonts w:ascii="Times New Roman" w:hAnsi="Times New Roman" w:cs="Times New Roman"/>
              </w:rPr>
            </w:pPr>
            <w:r w:rsidRPr="003B416B">
              <w:rPr>
                <w:rFonts w:ascii="Times New Roman" w:hAnsi="Times New Roman" w:cs="Times New Roman"/>
              </w:rPr>
              <w:t>2) En beskrivelse af hvilke nærmere regler i bygningsreglementet, konstruktionen er omfattet af.</w:t>
            </w:r>
          </w:p>
          <w:p w14:paraId="48E3C18C" w14:textId="77777777" w:rsidR="006874C5" w:rsidRPr="003B416B" w:rsidRDefault="006874C5" w:rsidP="001B2AEB">
            <w:pPr>
              <w:rPr>
                <w:rFonts w:ascii="Times New Roman" w:hAnsi="Times New Roman" w:cs="Times New Roman"/>
              </w:rPr>
            </w:pPr>
            <w:r w:rsidRPr="003B416B">
              <w:rPr>
                <w:rFonts w:ascii="Times New Roman" w:hAnsi="Times New Roman" w:cs="Times New Roman"/>
              </w:rPr>
              <w:t>3) En beskrivelse af hvilke konstruktionsdele og hvilken dokumentation, der har ligget til grund for certificeringen, herunder oplysninger om konstruktionsdelenes egenskaber.</w:t>
            </w:r>
          </w:p>
          <w:p w14:paraId="64850255" w14:textId="77777777" w:rsidR="006874C5" w:rsidRPr="003B416B" w:rsidRDefault="006874C5" w:rsidP="001B2AEB">
            <w:pPr>
              <w:rPr>
                <w:rFonts w:ascii="Times New Roman" w:hAnsi="Times New Roman" w:cs="Times New Roman"/>
              </w:rPr>
            </w:pPr>
            <w:r w:rsidRPr="003B416B">
              <w:rPr>
                <w:rFonts w:ascii="Times New Roman" w:hAnsi="Times New Roman" w:cs="Times New Roman"/>
              </w:rPr>
              <w:t>4) En beskrivelse af konstruktionens kapacitet, herunder i relevant omfang</w:t>
            </w:r>
          </w:p>
          <w:p w14:paraId="5DB754FD" w14:textId="56A3C35B" w:rsidR="006874C5" w:rsidRPr="003B416B" w:rsidRDefault="006874C5" w:rsidP="001B2AEB">
            <w:pPr>
              <w:rPr>
                <w:rFonts w:ascii="Times New Roman" w:hAnsi="Times New Roman" w:cs="Times New Roman"/>
              </w:rPr>
            </w:pPr>
            <w:r w:rsidRPr="003B416B">
              <w:rPr>
                <w:rFonts w:ascii="Times New Roman" w:hAnsi="Times New Roman" w:cs="Times New Roman"/>
              </w:rPr>
              <w:t xml:space="preserve">     a) til hvad konstruktionen må anvendes, herunder hvordan konstruktionen må belastes,</w:t>
            </w:r>
          </w:p>
          <w:p w14:paraId="2050591D" w14:textId="7A1760DD" w:rsidR="006874C5" w:rsidRPr="003B416B" w:rsidRDefault="006874C5" w:rsidP="001B2AEB">
            <w:pPr>
              <w:rPr>
                <w:rFonts w:ascii="Times New Roman" w:hAnsi="Times New Roman" w:cs="Times New Roman"/>
              </w:rPr>
            </w:pPr>
            <w:r w:rsidRPr="003B416B">
              <w:rPr>
                <w:rFonts w:ascii="Times New Roman" w:hAnsi="Times New Roman" w:cs="Times New Roman"/>
              </w:rPr>
              <w:t xml:space="preserve">     b) hvor mange personer, der maksimalt må benytte konstruktionen uden opstilling af eventuelt inventar, hvor dette er </w:t>
            </w:r>
            <w:r w:rsidRPr="003B416B">
              <w:rPr>
                <w:rFonts w:ascii="Times New Roman" w:hAnsi="Times New Roman" w:cs="Times New Roman"/>
              </w:rPr>
              <w:lastRenderedPageBreak/>
              <w:t>relevant,</w:t>
            </w:r>
            <w:del w:id="18" w:author="Anne-Katrine Heinsen Møller" w:date="2025-03-21T14:02:00Z">
              <w:r w:rsidRPr="003B416B" w:rsidDel="001B2AEB">
                <w:rPr>
                  <w:rFonts w:ascii="Times New Roman" w:hAnsi="Times New Roman" w:cs="Times New Roman"/>
                </w:rPr>
                <w:delText>c) målfaste pladsfordelingsplaner for telte til mere end 150 personer med angivelse af samtlige flugtveje til sikkerhed i terræn i det fri. Der kan udarbejdes forskellige pladsfordelingsplaner for samme konstruktion alt efter anvendelse,</w:delText>
              </w:r>
            </w:del>
          </w:p>
          <w:p w14:paraId="45776AC0" w14:textId="2730C90E" w:rsidR="006874C5" w:rsidRPr="003B416B" w:rsidDel="001B2AEB" w:rsidRDefault="006874C5" w:rsidP="001B2AEB">
            <w:pPr>
              <w:rPr>
                <w:del w:id="19" w:author="Anne-Katrine Heinsen Møller" w:date="2025-03-21T14:02:00Z"/>
                <w:rFonts w:ascii="Times New Roman" w:hAnsi="Times New Roman" w:cs="Times New Roman"/>
              </w:rPr>
            </w:pPr>
            <w:del w:id="20" w:author="Anne-Katrine Heinsen Møller" w:date="2025-03-21T14:02:00Z">
              <w:r w:rsidRPr="003B416B" w:rsidDel="001B2AEB">
                <w:rPr>
                  <w:rFonts w:ascii="Times New Roman" w:hAnsi="Times New Roman" w:cs="Times New Roman"/>
                </w:rPr>
                <w:delText xml:space="preserve">    d) øvrige driftsmæssige brandforhold for telte til mere end 150 personer, herunder brand- og evakueringsinstruks, driftsjournal mv.,</w:delText>
              </w:r>
            </w:del>
          </w:p>
          <w:p w14:paraId="114730F4" w14:textId="23AF961A" w:rsidR="006874C5" w:rsidRPr="003B416B" w:rsidRDefault="006874C5" w:rsidP="001B2AEB">
            <w:pPr>
              <w:rPr>
                <w:rFonts w:ascii="Times New Roman" w:hAnsi="Times New Roman" w:cs="Times New Roman"/>
              </w:rPr>
            </w:pPr>
            <w:r w:rsidRPr="003B416B">
              <w:rPr>
                <w:rFonts w:ascii="Times New Roman" w:hAnsi="Times New Roman" w:cs="Times New Roman"/>
              </w:rPr>
              <w:t xml:space="preserve">    </w:t>
            </w:r>
            <w:ins w:id="21" w:author="Anne-Katrine Heinsen Møller" w:date="2025-03-21T14:07:00Z">
              <w:r w:rsidRPr="003B416B">
                <w:rPr>
                  <w:rFonts w:ascii="Times New Roman" w:hAnsi="Times New Roman" w:cs="Times New Roman"/>
                </w:rPr>
                <w:t>c</w:t>
              </w:r>
            </w:ins>
            <w:del w:id="22" w:author="Anne-Katrine Heinsen Møller" w:date="2025-03-21T14:07:00Z">
              <w:r w:rsidRPr="003B416B" w:rsidDel="000B6ED1">
                <w:rPr>
                  <w:rFonts w:ascii="Times New Roman" w:hAnsi="Times New Roman" w:cs="Times New Roman"/>
                </w:rPr>
                <w:delText>e</w:delText>
              </w:r>
            </w:del>
            <w:r w:rsidRPr="003B416B">
              <w:rPr>
                <w:rFonts w:ascii="Times New Roman" w:hAnsi="Times New Roman" w:cs="Times New Roman"/>
              </w:rPr>
              <w:t>) hvordan konstruktionen skal opsættes og nedtages,</w:t>
            </w:r>
          </w:p>
          <w:p w14:paraId="732DB503" w14:textId="74056650" w:rsidR="006874C5" w:rsidRPr="003B416B" w:rsidRDefault="006874C5" w:rsidP="001B2AEB">
            <w:pPr>
              <w:rPr>
                <w:rFonts w:ascii="Times New Roman" w:hAnsi="Times New Roman" w:cs="Times New Roman"/>
              </w:rPr>
            </w:pPr>
            <w:r w:rsidRPr="003B416B">
              <w:rPr>
                <w:rFonts w:ascii="Times New Roman" w:hAnsi="Times New Roman" w:cs="Times New Roman"/>
              </w:rPr>
              <w:t xml:space="preserve">    </w:t>
            </w:r>
            <w:ins w:id="23" w:author="Anne-Katrine Heinsen Møller" w:date="2025-03-21T14:07:00Z">
              <w:r w:rsidRPr="003B416B">
                <w:rPr>
                  <w:rFonts w:ascii="Times New Roman" w:hAnsi="Times New Roman" w:cs="Times New Roman"/>
                </w:rPr>
                <w:t>d</w:t>
              </w:r>
            </w:ins>
            <w:del w:id="24" w:author="Anne-Katrine Heinsen Møller" w:date="2025-03-21T14:07:00Z">
              <w:r w:rsidRPr="003B416B" w:rsidDel="000B6ED1">
                <w:rPr>
                  <w:rFonts w:ascii="Times New Roman" w:hAnsi="Times New Roman" w:cs="Times New Roman"/>
                </w:rPr>
                <w:delText>f</w:delText>
              </w:r>
            </w:del>
            <w:r w:rsidRPr="003B416B">
              <w:rPr>
                <w:rFonts w:ascii="Times New Roman" w:hAnsi="Times New Roman" w:cs="Times New Roman"/>
              </w:rPr>
              <w:t>) særlige forhold, der skal iagttages ved opsætning, forankring og nedtagning af konstruktionen, og</w:t>
            </w:r>
          </w:p>
          <w:p w14:paraId="3B863305" w14:textId="7B73F6E4" w:rsidR="006874C5" w:rsidRPr="003B416B" w:rsidRDefault="006874C5" w:rsidP="001B2AEB">
            <w:pPr>
              <w:rPr>
                <w:rFonts w:ascii="Times New Roman" w:hAnsi="Times New Roman" w:cs="Times New Roman"/>
              </w:rPr>
            </w:pPr>
            <w:r w:rsidRPr="003B416B">
              <w:rPr>
                <w:rFonts w:ascii="Times New Roman" w:hAnsi="Times New Roman" w:cs="Times New Roman"/>
              </w:rPr>
              <w:t xml:space="preserve">    </w:t>
            </w:r>
            <w:ins w:id="25" w:author="Anne-Katrine Heinsen Møller" w:date="2025-03-21T14:07:00Z">
              <w:r w:rsidRPr="003B416B">
                <w:rPr>
                  <w:rFonts w:ascii="Times New Roman" w:hAnsi="Times New Roman" w:cs="Times New Roman"/>
                </w:rPr>
                <w:t>e</w:t>
              </w:r>
            </w:ins>
            <w:del w:id="26" w:author="Anne-Katrine Heinsen Møller" w:date="2025-03-21T14:07:00Z">
              <w:r w:rsidRPr="003B416B" w:rsidDel="000B6ED1">
                <w:rPr>
                  <w:rFonts w:ascii="Times New Roman" w:hAnsi="Times New Roman" w:cs="Times New Roman"/>
                </w:rPr>
                <w:delText>g</w:delText>
              </w:r>
            </w:del>
            <w:r w:rsidRPr="003B416B">
              <w:rPr>
                <w:rFonts w:ascii="Times New Roman" w:hAnsi="Times New Roman" w:cs="Times New Roman"/>
              </w:rPr>
              <w:t>) hvordan og under hvilke vejrforhold konstruktionen må opsættes og anvendes. Der kan angives forskellige opsætningsmuligheder afhængigt af vejrforhold.</w:t>
            </w:r>
          </w:p>
          <w:p w14:paraId="26601545" w14:textId="77777777" w:rsidR="006874C5" w:rsidRPr="003B416B" w:rsidRDefault="006874C5" w:rsidP="001B2AEB">
            <w:pPr>
              <w:rPr>
                <w:rFonts w:ascii="Times New Roman" w:hAnsi="Times New Roman" w:cs="Times New Roman"/>
              </w:rPr>
            </w:pPr>
            <w:r w:rsidRPr="003B416B">
              <w:rPr>
                <w:rFonts w:ascii="Times New Roman" w:hAnsi="Times New Roman" w:cs="Times New Roman"/>
              </w:rPr>
              <w:t>5) Angivelse af særlige vilkår, der skal følges under nærmere angivne omstændigheder.</w:t>
            </w:r>
          </w:p>
          <w:p w14:paraId="4F1CB25C" w14:textId="77777777" w:rsidR="006874C5" w:rsidRPr="003B416B" w:rsidRDefault="006874C5" w:rsidP="001B2AEB">
            <w:pPr>
              <w:rPr>
                <w:rFonts w:ascii="Times New Roman" w:hAnsi="Times New Roman" w:cs="Times New Roman"/>
              </w:rPr>
            </w:pPr>
            <w:r w:rsidRPr="003B416B">
              <w:rPr>
                <w:rFonts w:ascii="Times New Roman" w:hAnsi="Times New Roman" w:cs="Times New Roman"/>
              </w:rPr>
              <w:t>6) Angivelse af, hvornår næste inspektion skal udføres, hvis certificeringen skal fornys efter reglerne i § 10.</w:t>
            </w:r>
          </w:p>
          <w:p w14:paraId="1AF35967" w14:textId="77777777" w:rsidR="006874C5" w:rsidRPr="003B416B" w:rsidRDefault="006874C5" w:rsidP="001B2AEB">
            <w:pPr>
              <w:rPr>
                <w:ins w:id="27" w:author="Anne-Katrine Heinsen Møller" w:date="2025-03-21T14:02:00Z"/>
                <w:rFonts w:ascii="Times New Roman" w:hAnsi="Times New Roman" w:cs="Times New Roman"/>
              </w:rPr>
            </w:pPr>
            <w:r w:rsidRPr="003B416B">
              <w:rPr>
                <w:rFonts w:ascii="Times New Roman" w:hAnsi="Times New Roman" w:cs="Times New Roman"/>
              </w:rPr>
              <w:t>Stk. 2. Inspektionsrapporten skal i de tilfælde, hvor det er relevant i forhold til den konkrete konstruktion, indeholde dokumentation for, hvordan konstruktionen skal vedligeholdes.</w:t>
            </w:r>
          </w:p>
          <w:p w14:paraId="767A50C2" w14:textId="7D009E57" w:rsidR="006874C5" w:rsidRPr="003B416B" w:rsidRDefault="006874C5" w:rsidP="001B2AEB">
            <w:pPr>
              <w:rPr>
                <w:ins w:id="28" w:author="Anne-Katrine Heinsen Møller" w:date="2025-03-21T14:03:00Z"/>
                <w:rFonts w:ascii="Times New Roman" w:hAnsi="Times New Roman" w:cs="Times New Roman"/>
              </w:rPr>
            </w:pPr>
            <w:ins w:id="29" w:author="Anne-Katrine Heinsen Møller" w:date="2025-03-21T14:02:00Z">
              <w:r w:rsidRPr="003B416B">
                <w:rPr>
                  <w:rFonts w:ascii="Times New Roman" w:hAnsi="Times New Roman" w:cs="Times New Roman"/>
                </w:rPr>
                <w:t>Stk. 3. In</w:t>
              </w:r>
            </w:ins>
            <w:ins w:id="30" w:author="Anne-Katrine Heinsen Møller" w:date="2025-03-21T14:03:00Z">
              <w:r w:rsidRPr="003B416B">
                <w:rPr>
                  <w:rFonts w:ascii="Times New Roman" w:hAnsi="Times New Roman" w:cs="Times New Roman"/>
                </w:rPr>
                <w:t>spektionsrapporten kan på ejerens anmodning indeholde</w:t>
              </w:r>
            </w:ins>
          </w:p>
          <w:p w14:paraId="531857EB" w14:textId="05FC5BAE" w:rsidR="006874C5" w:rsidRPr="003B416B" w:rsidRDefault="006874C5" w:rsidP="001B2AEB">
            <w:pPr>
              <w:rPr>
                <w:ins w:id="31" w:author="Anne-Katrine Heinsen Møller" w:date="2025-03-21T14:03:00Z"/>
                <w:rFonts w:ascii="Times New Roman" w:hAnsi="Times New Roman" w:cs="Times New Roman"/>
              </w:rPr>
            </w:pPr>
            <w:ins w:id="32" w:author="Anne-Katrine Heinsen Møller" w:date="2025-03-21T14:03:00Z">
              <w:r w:rsidRPr="003B416B">
                <w:rPr>
                  <w:rFonts w:ascii="Times New Roman" w:hAnsi="Times New Roman" w:cs="Times New Roman"/>
                </w:rPr>
                <w:t>1) målfaste pladsfordelingsplaner med angivelse af samtlige flugtveje til sikkerhed i terræn i det fri. Der kan udarbejdes forskellige pladsfordelingsplaner for samme konstruktion alt efter anvendelse,</w:t>
              </w:r>
            </w:ins>
          </w:p>
          <w:p w14:paraId="0E804D35" w14:textId="419B122E" w:rsidR="006874C5" w:rsidRPr="003B416B" w:rsidRDefault="006874C5" w:rsidP="001B2AEB">
            <w:pPr>
              <w:rPr>
                <w:rFonts w:ascii="Times New Roman" w:hAnsi="Times New Roman" w:cs="Times New Roman"/>
              </w:rPr>
            </w:pPr>
            <w:ins w:id="33" w:author="Anne-Katrine Heinsen Møller" w:date="2025-03-21T14:03:00Z">
              <w:r w:rsidRPr="003B416B">
                <w:rPr>
                  <w:rFonts w:ascii="Times New Roman" w:hAnsi="Times New Roman" w:cs="Times New Roman"/>
                </w:rPr>
                <w:t>2) øvrige driftsmæssige brandforhold, herunder brand- og evakueringsinstruks, driftsjournal mv.</w:t>
              </w:r>
            </w:ins>
          </w:p>
          <w:p w14:paraId="13157F27" w14:textId="674C9CCF" w:rsidR="006874C5" w:rsidRPr="003B416B" w:rsidRDefault="006874C5" w:rsidP="001B2AEB">
            <w:pPr>
              <w:rPr>
                <w:rFonts w:ascii="Times New Roman" w:hAnsi="Times New Roman" w:cs="Times New Roman"/>
              </w:rPr>
            </w:pPr>
          </w:p>
        </w:tc>
        <w:tc>
          <w:tcPr>
            <w:tcW w:w="3969" w:type="dxa"/>
          </w:tcPr>
          <w:p w14:paraId="1CBC983A" w14:textId="77777777" w:rsidR="006874C5" w:rsidRDefault="006874C5" w:rsidP="00C845B6">
            <w:pPr>
              <w:rPr>
                <w:rFonts w:ascii="Times New Roman" w:hAnsi="Times New Roman" w:cs="Times New Roman"/>
              </w:rPr>
            </w:pPr>
            <w:r>
              <w:rPr>
                <w:rFonts w:ascii="Times New Roman" w:hAnsi="Times New Roman" w:cs="Times New Roman"/>
              </w:rPr>
              <w:lastRenderedPageBreak/>
              <w:t xml:space="preserve">Ændringerne sker som konsekvensrettelse til de ændringer, der implementeres i bygningsreglementet. </w:t>
            </w:r>
          </w:p>
          <w:p w14:paraId="623331DB" w14:textId="77777777" w:rsidR="007D2AE3" w:rsidRDefault="007D2AE3" w:rsidP="00C845B6">
            <w:pPr>
              <w:rPr>
                <w:rFonts w:ascii="Times New Roman" w:hAnsi="Times New Roman" w:cs="Times New Roman"/>
              </w:rPr>
            </w:pPr>
          </w:p>
          <w:p w14:paraId="13AE05B1" w14:textId="5C736DAC" w:rsidR="005F702C" w:rsidRPr="003B416B" w:rsidRDefault="007D2AE3" w:rsidP="00D422D5">
            <w:pPr>
              <w:rPr>
                <w:rFonts w:ascii="Times New Roman" w:hAnsi="Times New Roman" w:cs="Times New Roman"/>
              </w:rPr>
            </w:pPr>
            <w:r>
              <w:rPr>
                <w:rFonts w:ascii="Times New Roman" w:hAnsi="Times New Roman" w:cs="Times New Roman"/>
              </w:rPr>
              <w:t xml:space="preserve">Transportable konstruktioner, som certificeres iht. </w:t>
            </w:r>
            <w:r>
              <w:rPr>
                <w:rFonts w:ascii="Times New Roman" w:hAnsi="Times New Roman" w:cs="Times New Roman"/>
                <w:i/>
                <w:iCs/>
              </w:rPr>
              <w:t>Bekendtgørelse om certificeringsordning for transportable konstruktioner</w:t>
            </w:r>
            <w:r>
              <w:rPr>
                <w:rFonts w:ascii="Times New Roman" w:hAnsi="Times New Roman" w:cs="Times New Roman"/>
              </w:rPr>
              <w:t xml:space="preserve">, kan på ejerens </w:t>
            </w:r>
            <w:r w:rsidRPr="003B416B">
              <w:rPr>
                <w:rFonts w:ascii="Times New Roman" w:hAnsi="Times New Roman" w:cs="Times New Roman"/>
              </w:rPr>
              <w:t>anmodning</w:t>
            </w:r>
            <w:r>
              <w:rPr>
                <w:rFonts w:ascii="Times New Roman" w:hAnsi="Times New Roman" w:cs="Times New Roman"/>
              </w:rPr>
              <w:t xml:space="preserve"> indeholde målfaste pladsfordelingsplaner og øvrige driftsmæssige brandforhold.</w:t>
            </w:r>
          </w:p>
        </w:tc>
        <w:tc>
          <w:tcPr>
            <w:tcW w:w="5244" w:type="dxa"/>
          </w:tcPr>
          <w:p w14:paraId="3ABBBC95" w14:textId="0E84B204" w:rsidR="006874C5" w:rsidRPr="003B416B" w:rsidRDefault="006874C5" w:rsidP="00C845B6">
            <w:pPr>
              <w:rPr>
                <w:rFonts w:ascii="Times New Roman" w:hAnsi="Times New Roman" w:cs="Times New Roman"/>
              </w:rPr>
            </w:pPr>
          </w:p>
        </w:tc>
      </w:tr>
      <w:tr w:rsidR="005F702C" w:rsidRPr="003B416B" w14:paraId="06CEC10B" w14:textId="77777777" w:rsidTr="00075BC4">
        <w:tc>
          <w:tcPr>
            <w:tcW w:w="15304" w:type="dxa"/>
            <w:gridSpan w:val="3"/>
          </w:tcPr>
          <w:p w14:paraId="2FB9D28A" w14:textId="1D8455F5" w:rsidR="005F702C" w:rsidRPr="003B416B" w:rsidRDefault="005F702C" w:rsidP="00AB4757">
            <w:pPr>
              <w:jc w:val="center"/>
              <w:rPr>
                <w:rFonts w:ascii="Times New Roman" w:hAnsi="Times New Roman" w:cs="Times New Roman"/>
                <w:b/>
                <w:bCs/>
              </w:rPr>
            </w:pPr>
            <w:r w:rsidRPr="003B416B">
              <w:rPr>
                <w:rFonts w:ascii="Times New Roman" w:hAnsi="Times New Roman" w:cs="Times New Roman"/>
                <w:b/>
                <w:bCs/>
              </w:rPr>
              <w:t>§ 19 affattes således</w:t>
            </w:r>
            <w:r w:rsidR="0071113F">
              <w:rPr>
                <w:rFonts w:ascii="Times New Roman" w:hAnsi="Times New Roman" w:cs="Times New Roman"/>
                <w:b/>
                <w:bCs/>
              </w:rPr>
              <w:t>:</w:t>
            </w:r>
          </w:p>
        </w:tc>
      </w:tr>
      <w:tr w:rsidR="006874C5" w:rsidRPr="003B416B" w14:paraId="7A898FCA" w14:textId="77777777" w:rsidTr="00075BC4">
        <w:tc>
          <w:tcPr>
            <w:tcW w:w="6091" w:type="dxa"/>
          </w:tcPr>
          <w:p w14:paraId="4F03B49B" w14:textId="77777777" w:rsidR="006874C5" w:rsidRPr="003B416B" w:rsidRDefault="006874C5" w:rsidP="001B2AEB">
            <w:pPr>
              <w:rPr>
                <w:rFonts w:ascii="Times New Roman" w:hAnsi="Times New Roman" w:cs="Times New Roman"/>
              </w:rPr>
            </w:pPr>
            <w:r w:rsidRPr="003B416B">
              <w:rPr>
                <w:rFonts w:ascii="Times New Roman" w:hAnsi="Times New Roman" w:cs="Times New Roman"/>
              </w:rPr>
              <w:t>§ 19. I tilfælde, hvor ejer og bruger ikke er samme fysiske eller juridiske person, påhviler det ejeren af konstruktionen at oplyse brugeren om alle relevante forhold, der fremgår af § 13.</w:t>
            </w:r>
          </w:p>
          <w:p w14:paraId="25805BCB" w14:textId="6D534461" w:rsidR="006874C5" w:rsidRPr="003B416B" w:rsidRDefault="006874C5" w:rsidP="001B2AEB">
            <w:pPr>
              <w:rPr>
                <w:rFonts w:ascii="Times New Roman" w:hAnsi="Times New Roman" w:cs="Times New Roman"/>
              </w:rPr>
            </w:pPr>
            <w:r w:rsidRPr="003B416B">
              <w:rPr>
                <w:rFonts w:ascii="Times New Roman" w:hAnsi="Times New Roman" w:cs="Times New Roman"/>
              </w:rPr>
              <w:t>Stk. 2. I tilfælde, hvor ejer og bruger ikke er samme fysiske eller juridiske person, skal ejeren af konstruktionen udlevere inspektionscertifikatet samt i relevant omfang dokumenterne, der følger af § 13, stk. 1, nr. 4 og 5</w:t>
            </w:r>
            <w:ins w:id="34" w:author="Anne-Katrine Heinsen Møller" w:date="2025-03-21T14:06:00Z">
              <w:r w:rsidRPr="003B416B">
                <w:rPr>
                  <w:rFonts w:ascii="Times New Roman" w:hAnsi="Times New Roman" w:cs="Times New Roman"/>
                </w:rPr>
                <w:t xml:space="preserve"> og § 13, stk. 3, nr. 1 og 2</w:t>
              </w:r>
            </w:ins>
            <w:r w:rsidRPr="003B416B">
              <w:rPr>
                <w:rFonts w:ascii="Times New Roman" w:hAnsi="Times New Roman" w:cs="Times New Roman"/>
              </w:rPr>
              <w:t>, til brugeren. Brugeren skal anbringe inspektionscertifikatet et synligt sted på konstruktionen, jf. § 14, stk. 2. Hvor der er krav om en pladsfordelingsplan, skal den anbringes et synligt sted.</w:t>
            </w:r>
          </w:p>
        </w:tc>
        <w:tc>
          <w:tcPr>
            <w:tcW w:w="3969" w:type="dxa"/>
          </w:tcPr>
          <w:p w14:paraId="6E3A64C4" w14:textId="1FD6AFFD" w:rsidR="006874C5" w:rsidRPr="003B416B" w:rsidRDefault="004926E0" w:rsidP="00C845B6">
            <w:pPr>
              <w:rPr>
                <w:rFonts w:ascii="Times New Roman" w:hAnsi="Times New Roman" w:cs="Times New Roman"/>
              </w:rPr>
            </w:pPr>
            <w:r>
              <w:rPr>
                <w:rFonts w:ascii="Times New Roman" w:hAnsi="Times New Roman" w:cs="Times New Roman"/>
              </w:rPr>
              <w:t xml:space="preserve">Konsekvensrettelse som følge af ændringerne i § 13. </w:t>
            </w:r>
          </w:p>
        </w:tc>
        <w:tc>
          <w:tcPr>
            <w:tcW w:w="5244" w:type="dxa"/>
          </w:tcPr>
          <w:p w14:paraId="484E2FB8" w14:textId="5960B631" w:rsidR="006874C5" w:rsidRPr="003B416B" w:rsidRDefault="006874C5" w:rsidP="00C845B6">
            <w:pPr>
              <w:rPr>
                <w:rFonts w:ascii="Times New Roman" w:hAnsi="Times New Roman" w:cs="Times New Roman"/>
              </w:rPr>
            </w:pPr>
          </w:p>
        </w:tc>
      </w:tr>
    </w:tbl>
    <w:p w14:paraId="49F8482C" w14:textId="53001DD4" w:rsidR="00C845B6" w:rsidRPr="003B416B" w:rsidRDefault="00C845B6" w:rsidP="00AE5600">
      <w:pPr>
        <w:rPr>
          <w:rFonts w:ascii="Times New Roman" w:hAnsi="Times New Roman" w:cs="Times New Roman"/>
        </w:rPr>
      </w:pPr>
    </w:p>
    <w:sectPr w:rsidR="00C845B6" w:rsidRPr="003B416B" w:rsidSect="00075BC4">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032A9"/>
    <w:multiLevelType w:val="hybridMultilevel"/>
    <w:tmpl w:val="9438A3C2"/>
    <w:lvl w:ilvl="0" w:tplc="851E6010">
      <w:start w:val="1"/>
      <w:numFmt w:val="decimal"/>
      <w:lvlText w:val="%1)"/>
      <w:lvlJc w:val="left"/>
      <w:pPr>
        <w:ind w:left="360" w:hanging="360"/>
      </w:pPr>
      <w:rPr>
        <w:rFonts w:hint="default"/>
      </w:rPr>
    </w:lvl>
    <w:lvl w:ilvl="1" w:tplc="04060019" w:tentative="1">
      <w:start w:val="1"/>
      <w:numFmt w:val="lowerLetter"/>
      <w:lvlText w:val="%2."/>
      <w:lvlJc w:val="left"/>
      <w:pPr>
        <w:ind w:left="1080" w:hanging="360"/>
      </w:pPr>
    </w:lvl>
    <w:lvl w:ilvl="2" w:tplc="0406001B">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 w15:restartNumberingAfterBreak="0">
    <w:nsid w:val="17706547"/>
    <w:multiLevelType w:val="hybridMultilevel"/>
    <w:tmpl w:val="F760D674"/>
    <w:lvl w:ilvl="0" w:tplc="F80A1C38">
      <w:start w:val="1"/>
      <w:numFmt w:val="decimal"/>
      <w:lvlText w:val="%1)"/>
      <w:lvlJc w:val="left"/>
      <w:pPr>
        <w:ind w:left="360" w:hanging="360"/>
      </w:pPr>
      <w:rPr>
        <w:rFonts w:hint="default"/>
      </w:rPr>
    </w:lvl>
    <w:lvl w:ilvl="1" w:tplc="04060019" w:tentative="1">
      <w:start w:val="1"/>
      <w:numFmt w:val="lowerLetter"/>
      <w:lvlText w:val="%2."/>
      <w:lvlJc w:val="left"/>
      <w:pPr>
        <w:ind w:left="136" w:hanging="360"/>
      </w:pPr>
    </w:lvl>
    <w:lvl w:ilvl="2" w:tplc="0406001B" w:tentative="1">
      <w:start w:val="1"/>
      <w:numFmt w:val="lowerRoman"/>
      <w:lvlText w:val="%3."/>
      <w:lvlJc w:val="right"/>
      <w:pPr>
        <w:ind w:left="856" w:hanging="180"/>
      </w:pPr>
    </w:lvl>
    <w:lvl w:ilvl="3" w:tplc="0406000F" w:tentative="1">
      <w:start w:val="1"/>
      <w:numFmt w:val="decimal"/>
      <w:lvlText w:val="%4."/>
      <w:lvlJc w:val="left"/>
      <w:pPr>
        <w:ind w:left="1576" w:hanging="360"/>
      </w:pPr>
    </w:lvl>
    <w:lvl w:ilvl="4" w:tplc="04060019" w:tentative="1">
      <w:start w:val="1"/>
      <w:numFmt w:val="lowerLetter"/>
      <w:lvlText w:val="%5."/>
      <w:lvlJc w:val="left"/>
      <w:pPr>
        <w:ind w:left="2296" w:hanging="360"/>
      </w:pPr>
    </w:lvl>
    <w:lvl w:ilvl="5" w:tplc="0406001B" w:tentative="1">
      <w:start w:val="1"/>
      <w:numFmt w:val="lowerRoman"/>
      <w:lvlText w:val="%6."/>
      <w:lvlJc w:val="right"/>
      <w:pPr>
        <w:ind w:left="3016" w:hanging="180"/>
      </w:pPr>
    </w:lvl>
    <w:lvl w:ilvl="6" w:tplc="0406000F" w:tentative="1">
      <w:start w:val="1"/>
      <w:numFmt w:val="decimal"/>
      <w:lvlText w:val="%7."/>
      <w:lvlJc w:val="left"/>
      <w:pPr>
        <w:ind w:left="3736" w:hanging="360"/>
      </w:pPr>
    </w:lvl>
    <w:lvl w:ilvl="7" w:tplc="04060019" w:tentative="1">
      <w:start w:val="1"/>
      <w:numFmt w:val="lowerLetter"/>
      <w:lvlText w:val="%8."/>
      <w:lvlJc w:val="left"/>
      <w:pPr>
        <w:ind w:left="4456" w:hanging="360"/>
      </w:pPr>
    </w:lvl>
    <w:lvl w:ilvl="8" w:tplc="0406001B" w:tentative="1">
      <w:start w:val="1"/>
      <w:numFmt w:val="lowerRoman"/>
      <w:lvlText w:val="%9."/>
      <w:lvlJc w:val="right"/>
      <w:pPr>
        <w:ind w:left="5176" w:hanging="180"/>
      </w:pPr>
    </w:lvl>
  </w:abstractNum>
  <w:abstractNum w:abstractNumId="2" w15:restartNumberingAfterBreak="0">
    <w:nsid w:val="2244499B"/>
    <w:multiLevelType w:val="hybridMultilevel"/>
    <w:tmpl w:val="A91E4F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2A01232"/>
    <w:multiLevelType w:val="hybridMultilevel"/>
    <w:tmpl w:val="A91E4F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44D1131"/>
    <w:multiLevelType w:val="hybridMultilevel"/>
    <w:tmpl w:val="A91E4FC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4D737F43"/>
    <w:multiLevelType w:val="hybridMultilevel"/>
    <w:tmpl w:val="F760D67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36" w:hanging="360"/>
      </w:pPr>
    </w:lvl>
    <w:lvl w:ilvl="2" w:tplc="FFFFFFFF" w:tentative="1">
      <w:start w:val="1"/>
      <w:numFmt w:val="lowerRoman"/>
      <w:lvlText w:val="%3."/>
      <w:lvlJc w:val="right"/>
      <w:pPr>
        <w:ind w:left="856" w:hanging="180"/>
      </w:pPr>
    </w:lvl>
    <w:lvl w:ilvl="3" w:tplc="FFFFFFFF" w:tentative="1">
      <w:start w:val="1"/>
      <w:numFmt w:val="decimal"/>
      <w:lvlText w:val="%4."/>
      <w:lvlJc w:val="left"/>
      <w:pPr>
        <w:ind w:left="1576" w:hanging="360"/>
      </w:pPr>
    </w:lvl>
    <w:lvl w:ilvl="4" w:tplc="FFFFFFFF" w:tentative="1">
      <w:start w:val="1"/>
      <w:numFmt w:val="lowerLetter"/>
      <w:lvlText w:val="%5."/>
      <w:lvlJc w:val="left"/>
      <w:pPr>
        <w:ind w:left="2296" w:hanging="360"/>
      </w:pPr>
    </w:lvl>
    <w:lvl w:ilvl="5" w:tplc="FFFFFFFF" w:tentative="1">
      <w:start w:val="1"/>
      <w:numFmt w:val="lowerRoman"/>
      <w:lvlText w:val="%6."/>
      <w:lvlJc w:val="right"/>
      <w:pPr>
        <w:ind w:left="3016" w:hanging="180"/>
      </w:pPr>
    </w:lvl>
    <w:lvl w:ilvl="6" w:tplc="FFFFFFFF" w:tentative="1">
      <w:start w:val="1"/>
      <w:numFmt w:val="decimal"/>
      <w:lvlText w:val="%7."/>
      <w:lvlJc w:val="left"/>
      <w:pPr>
        <w:ind w:left="3736" w:hanging="360"/>
      </w:pPr>
    </w:lvl>
    <w:lvl w:ilvl="7" w:tplc="FFFFFFFF" w:tentative="1">
      <w:start w:val="1"/>
      <w:numFmt w:val="lowerLetter"/>
      <w:lvlText w:val="%8."/>
      <w:lvlJc w:val="left"/>
      <w:pPr>
        <w:ind w:left="4456" w:hanging="360"/>
      </w:pPr>
    </w:lvl>
    <w:lvl w:ilvl="8" w:tplc="FFFFFFFF" w:tentative="1">
      <w:start w:val="1"/>
      <w:numFmt w:val="lowerRoman"/>
      <w:lvlText w:val="%9."/>
      <w:lvlJc w:val="right"/>
      <w:pPr>
        <w:ind w:left="5176" w:hanging="180"/>
      </w:pPr>
    </w:lvl>
  </w:abstractNum>
  <w:abstractNum w:abstractNumId="6" w15:restartNumberingAfterBreak="0">
    <w:nsid w:val="53BE675D"/>
    <w:multiLevelType w:val="hybridMultilevel"/>
    <w:tmpl w:val="249005C2"/>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561935AB"/>
    <w:multiLevelType w:val="hybridMultilevel"/>
    <w:tmpl w:val="8BEA0706"/>
    <w:lvl w:ilvl="0" w:tplc="597EA244">
      <w:start w:val="1"/>
      <w:numFmt w:val="decimal"/>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8" w15:restartNumberingAfterBreak="0">
    <w:nsid w:val="615B31A1"/>
    <w:multiLevelType w:val="hybridMultilevel"/>
    <w:tmpl w:val="F3DCD88A"/>
    <w:lvl w:ilvl="0" w:tplc="A1166F30">
      <w:start w:val="1"/>
      <w:numFmt w:val="bullet"/>
      <w:pStyle w:val="Opstilling-punkttegn"/>
      <w:lvlText w:val=""/>
      <w:lvlJc w:val="left"/>
      <w:pPr>
        <w:ind w:left="720" w:hanging="360"/>
      </w:pPr>
      <w:rPr>
        <w:rFonts w:ascii="Wingdings" w:hAnsi="Wingdings" w:hint="default"/>
        <w:color w:val="ED7D31" w:themeColor="accent2"/>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65A24571"/>
    <w:multiLevelType w:val="hybridMultilevel"/>
    <w:tmpl w:val="F59CEA76"/>
    <w:lvl w:ilvl="0" w:tplc="F80A1C38">
      <w:start w:val="1"/>
      <w:numFmt w:val="decimal"/>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0" w15:restartNumberingAfterBreak="0">
    <w:nsid w:val="7B664522"/>
    <w:multiLevelType w:val="hybridMultilevel"/>
    <w:tmpl w:val="50D2F37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36" w:hanging="360"/>
      </w:pPr>
    </w:lvl>
    <w:lvl w:ilvl="2" w:tplc="FFFFFFFF" w:tentative="1">
      <w:start w:val="1"/>
      <w:numFmt w:val="lowerRoman"/>
      <w:lvlText w:val="%3."/>
      <w:lvlJc w:val="right"/>
      <w:pPr>
        <w:ind w:left="856" w:hanging="180"/>
      </w:pPr>
    </w:lvl>
    <w:lvl w:ilvl="3" w:tplc="FFFFFFFF" w:tentative="1">
      <w:start w:val="1"/>
      <w:numFmt w:val="decimal"/>
      <w:lvlText w:val="%4."/>
      <w:lvlJc w:val="left"/>
      <w:pPr>
        <w:ind w:left="1576" w:hanging="360"/>
      </w:pPr>
    </w:lvl>
    <w:lvl w:ilvl="4" w:tplc="FFFFFFFF" w:tentative="1">
      <w:start w:val="1"/>
      <w:numFmt w:val="lowerLetter"/>
      <w:lvlText w:val="%5."/>
      <w:lvlJc w:val="left"/>
      <w:pPr>
        <w:ind w:left="2296" w:hanging="360"/>
      </w:pPr>
    </w:lvl>
    <w:lvl w:ilvl="5" w:tplc="FFFFFFFF" w:tentative="1">
      <w:start w:val="1"/>
      <w:numFmt w:val="lowerRoman"/>
      <w:lvlText w:val="%6."/>
      <w:lvlJc w:val="right"/>
      <w:pPr>
        <w:ind w:left="3016" w:hanging="180"/>
      </w:pPr>
    </w:lvl>
    <w:lvl w:ilvl="6" w:tplc="FFFFFFFF" w:tentative="1">
      <w:start w:val="1"/>
      <w:numFmt w:val="decimal"/>
      <w:lvlText w:val="%7."/>
      <w:lvlJc w:val="left"/>
      <w:pPr>
        <w:ind w:left="3736" w:hanging="360"/>
      </w:pPr>
    </w:lvl>
    <w:lvl w:ilvl="7" w:tplc="FFFFFFFF" w:tentative="1">
      <w:start w:val="1"/>
      <w:numFmt w:val="lowerLetter"/>
      <w:lvlText w:val="%8."/>
      <w:lvlJc w:val="left"/>
      <w:pPr>
        <w:ind w:left="4456" w:hanging="360"/>
      </w:pPr>
    </w:lvl>
    <w:lvl w:ilvl="8" w:tplc="FFFFFFFF" w:tentative="1">
      <w:start w:val="1"/>
      <w:numFmt w:val="lowerRoman"/>
      <w:lvlText w:val="%9."/>
      <w:lvlJc w:val="right"/>
      <w:pPr>
        <w:ind w:left="5176" w:hanging="180"/>
      </w:pPr>
    </w:lvl>
  </w:abstractNum>
  <w:num w:numId="1" w16cid:durableId="1795830296">
    <w:abstractNumId w:val="6"/>
  </w:num>
  <w:num w:numId="2" w16cid:durableId="2008824747">
    <w:abstractNumId w:val="4"/>
  </w:num>
  <w:num w:numId="3" w16cid:durableId="886994031">
    <w:abstractNumId w:val="3"/>
  </w:num>
  <w:num w:numId="4" w16cid:durableId="6291833">
    <w:abstractNumId w:val="2"/>
  </w:num>
  <w:num w:numId="5" w16cid:durableId="421220747">
    <w:abstractNumId w:val="0"/>
  </w:num>
  <w:num w:numId="6" w16cid:durableId="1228809702">
    <w:abstractNumId w:val="7"/>
  </w:num>
  <w:num w:numId="7" w16cid:durableId="1200826556">
    <w:abstractNumId w:val="9"/>
  </w:num>
  <w:num w:numId="8" w16cid:durableId="1141380881">
    <w:abstractNumId w:val="1"/>
  </w:num>
  <w:num w:numId="9" w16cid:durableId="1924797162">
    <w:abstractNumId w:val="10"/>
  </w:num>
  <w:num w:numId="10" w16cid:durableId="1859805813">
    <w:abstractNumId w:val="5"/>
  </w:num>
  <w:num w:numId="11" w16cid:durableId="1783839309">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homas Kielgast Røddik">
    <w15:presenceInfo w15:providerId="AD" w15:userId="S-1-5-21-2100284113-1573851820-878952375-385769"/>
  </w15:person>
  <w15:person w15:author="Anne-Katrine Heinsen Møller">
    <w15:presenceInfo w15:providerId="AD" w15:userId="S-1-5-21-2100284113-1573851820-878952375-4689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5B6"/>
    <w:rsid w:val="00017EE7"/>
    <w:rsid w:val="00020D2C"/>
    <w:rsid w:val="000247E6"/>
    <w:rsid w:val="00027958"/>
    <w:rsid w:val="00035700"/>
    <w:rsid w:val="00053F3B"/>
    <w:rsid w:val="00057CD3"/>
    <w:rsid w:val="00070920"/>
    <w:rsid w:val="00072068"/>
    <w:rsid w:val="00075BC4"/>
    <w:rsid w:val="000833B5"/>
    <w:rsid w:val="000835F7"/>
    <w:rsid w:val="00086839"/>
    <w:rsid w:val="000924CA"/>
    <w:rsid w:val="000A2FB8"/>
    <w:rsid w:val="000A4612"/>
    <w:rsid w:val="000A487B"/>
    <w:rsid w:val="000B6ED1"/>
    <w:rsid w:val="000D6A1A"/>
    <w:rsid w:val="000E0AE1"/>
    <w:rsid w:val="000E3307"/>
    <w:rsid w:val="000E6E43"/>
    <w:rsid w:val="000F50BF"/>
    <w:rsid w:val="000F7C27"/>
    <w:rsid w:val="001178B3"/>
    <w:rsid w:val="00121138"/>
    <w:rsid w:val="0012171F"/>
    <w:rsid w:val="00122F21"/>
    <w:rsid w:val="00123943"/>
    <w:rsid w:val="00125976"/>
    <w:rsid w:val="00126165"/>
    <w:rsid w:val="00135CB0"/>
    <w:rsid w:val="00167F93"/>
    <w:rsid w:val="00183E67"/>
    <w:rsid w:val="0019091E"/>
    <w:rsid w:val="001918AD"/>
    <w:rsid w:val="001A1541"/>
    <w:rsid w:val="001A6E5A"/>
    <w:rsid w:val="001B2AEB"/>
    <w:rsid w:val="001B31BE"/>
    <w:rsid w:val="001B32ED"/>
    <w:rsid w:val="001C2D1D"/>
    <w:rsid w:val="001D6362"/>
    <w:rsid w:val="001E374D"/>
    <w:rsid w:val="001E6C67"/>
    <w:rsid w:val="001F3E6E"/>
    <w:rsid w:val="00203E26"/>
    <w:rsid w:val="00210D03"/>
    <w:rsid w:val="00212E9A"/>
    <w:rsid w:val="00221D3F"/>
    <w:rsid w:val="00222095"/>
    <w:rsid w:val="00247024"/>
    <w:rsid w:val="0024753F"/>
    <w:rsid w:val="00257B82"/>
    <w:rsid w:val="002638BB"/>
    <w:rsid w:val="00265EF7"/>
    <w:rsid w:val="00272050"/>
    <w:rsid w:val="0028145A"/>
    <w:rsid w:val="002867CE"/>
    <w:rsid w:val="00292F58"/>
    <w:rsid w:val="00296483"/>
    <w:rsid w:val="002A0D5E"/>
    <w:rsid w:val="002A7102"/>
    <w:rsid w:val="002A7719"/>
    <w:rsid w:val="002B6A38"/>
    <w:rsid w:val="002B7B25"/>
    <w:rsid w:val="002C0791"/>
    <w:rsid w:val="002C6D02"/>
    <w:rsid w:val="002D2680"/>
    <w:rsid w:val="002D3220"/>
    <w:rsid w:val="002E15B1"/>
    <w:rsid w:val="002E34A3"/>
    <w:rsid w:val="002E4010"/>
    <w:rsid w:val="002F0846"/>
    <w:rsid w:val="002F0ACA"/>
    <w:rsid w:val="0031570E"/>
    <w:rsid w:val="003224AE"/>
    <w:rsid w:val="00356E63"/>
    <w:rsid w:val="0035798E"/>
    <w:rsid w:val="00377A38"/>
    <w:rsid w:val="00386FCC"/>
    <w:rsid w:val="00393B1C"/>
    <w:rsid w:val="003A38FC"/>
    <w:rsid w:val="003A65A1"/>
    <w:rsid w:val="003B3E0C"/>
    <w:rsid w:val="003B4039"/>
    <w:rsid w:val="003B416B"/>
    <w:rsid w:val="003D0498"/>
    <w:rsid w:val="003F5AAC"/>
    <w:rsid w:val="003F75F6"/>
    <w:rsid w:val="00400960"/>
    <w:rsid w:val="00403BF7"/>
    <w:rsid w:val="00423E58"/>
    <w:rsid w:val="00425962"/>
    <w:rsid w:val="0043373E"/>
    <w:rsid w:val="00444B6B"/>
    <w:rsid w:val="00447320"/>
    <w:rsid w:val="004502F1"/>
    <w:rsid w:val="0045673E"/>
    <w:rsid w:val="00470449"/>
    <w:rsid w:val="00476C85"/>
    <w:rsid w:val="004771DB"/>
    <w:rsid w:val="004926E0"/>
    <w:rsid w:val="004944C0"/>
    <w:rsid w:val="0049548A"/>
    <w:rsid w:val="004B2A11"/>
    <w:rsid w:val="004D3311"/>
    <w:rsid w:val="004F0CAF"/>
    <w:rsid w:val="004F7B20"/>
    <w:rsid w:val="005064FC"/>
    <w:rsid w:val="005078C8"/>
    <w:rsid w:val="00517AEB"/>
    <w:rsid w:val="0052623C"/>
    <w:rsid w:val="00527D7B"/>
    <w:rsid w:val="005325C0"/>
    <w:rsid w:val="00543A0B"/>
    <w:rsid w:val="00543A58"/>
    <w:rsid w:val="00546DB2"/>
    <w:rsid w:val="00546E12"/>
    <w:rsid w:val="0056675C"/>
    <w:rsid w:val="0057359C"/>
    <w:rsid w:val="00573C11"/>
    <w:rsid w:val="00582607"/>
    <w:rsid w:val="005829C8"/>
    <w:rsid w:val="00586279"/>
    <w:rsid w:val="00593605"/>
    <w:rsid w:val="005A121E"/>
    <w:rsid w:val="005A5E28"/>
    <w:rsid w:val="005C4960"/>
    <w:rsid w:val="005E7BA4"/>
    <w:rsid w:val="005F27BF"/>
    <w:rsid w:val="005F5701"/>
    <w:rsid w:val="005F702C"/>
    <w:rsid w:val="00602EA4"/>
    <w:rsid w:val="0061573B"/>
    <w:rsid w:val="00627EC1"/>
    <w:rsid w:val="0063390C"/>
    <w:rsid w:val="00636FC3"/>
    <w:rsid w:val="0064074A"/>
    <w:rsid w:val="00642C12"/>
    <w:rsid w:val="0064317A"/>
    <w:rsid w:val="00656EEC"/>
    <w:rsid w:val="00660E7B"/>
    <w:rsid w:val="00663F85"/>
    <w:rsid w:val="00671D0D"/>
    <w:rsid w:val="0068165B"/>
    <w:rsid w:val="006874C5"/>
    <w:rsid w:val="006E2700"/>
    <w:rsid w:val="006E2955"/>
    <w:rsid w:val="00703658"/>
    <w:rsid w:val="0070415F"/>
    <w:rsid w:val="0071113F"/>
    <w:rsid w:val="007136B3"/>
    <w:rsid w:val="007416A1"/>
    <w:rsid w:val="00743D93"/>
    <w:rsid w:val="00747392"/>
    <w:rsid w:val="00753AFC"/>
    <w:rsid w:val="00776910"/>
    <w:rsid w:val="007B032F"/>
    <w:rsid w:val="007B17E5"/>
    <w:rsid w:val="007B384E"/>
    <w:rsid w:val="007C3FA0"/>
    <w:rsid w:val="007C5419"/>
    <w:rsid w:val="007D2AE3"/>
    <w:rsid w:val="007D5E54"/>
    <w:rsid w:val="007E09A5"/>
    <w:rsid w:val="007E70C4"/>
    <w:rsid w:val="007F08C9"/>
    <w:rsid w:val="007F1669"/>
    <w:rsid w:val="007F1822"/>
    <w:rsid w:val="007F6377"/>
    <w:rsid w:val="00814846"/>
    <w:rsid w:val="008158A2"/>
    <w:rsid w:val="00835334"/>
    <w:rsid w:val="008360EE"/>
    <w:rsid w:val="00841069"/>
    <w:rsid w:val="00845797"/>
    <w:rsid w:val="0085771B"/>
    <w:rsid w:val="0086034A"/>
    <w:rsid w:val="00867E1A"/>
    <w:rsid w:val="00873F08"/>
    <w:rsid w:val="0088359C"/>
    <w:rsid w:val="0089321A"/>
    <w:rsid w:val="008A5EF1"/>
    <w:rsid w:val="008A7C3F"/>
    <w:rsid w:val="008B632D"/>
    <w:rsid w:val="008C15E9"/>
    <w:rsid w:val="008C4084"/>
    <w:rsid w:val="008D5959"/>
    <w:rsid w:val="008E58AD"/>
    <w:rsid w:val="008E673A"/>
    <w:rsid w:val="008F659C"/>
    <w:rsid w:val="0090328A"/>
    <w:rsid w:val="009075B6"/>
    <w:rsid w:val="00910D81"/>
    <w:rsid w:val="00922717"/>
    <w:rsid w:val="00923211"/>
    <w:rsid w:val="00924B73"/>
    <w:rsid w:val="009274D6"/>
    <w:rsid w:val="00927C31"/>
    <w:rsid w:val="00930DB4"/>
    <w:rsid w:val="00934AB6"/>
    <w:rsid w:val="0095039A"/>
    <w:rsid w:val="00952E88"/>
    <w:rsid w:val="009605CD"/>
    <w:rsid w:val="0099217E"/>
    <w:rsid w:val="009A7B37"/>
    <w:rsid w:val="009B12A2"/>
    <w:rsid w:val="009C18AB"/>
    <w:rsid w:val="009C5E55"/>
    <w:rsid w:val="009D09CD"/>
    <w:rsid w:val="009F62A2"/>
    <w:rsid w:val="009F631F"/>
    <w:rsid w:val="00A00739"/>
    <w:rsid w:val="00A0295D"/>
    <w:rsid w:val="00A054B5"/>
    <w:rsid w:val="00A071B5"/>
    <w:rsid w:val="00A34851"/>
    <w:rsid w:val="00A73BDE"/>
    <w:rsid w:val="00A74576"/>
    <w:rsid w:val="00A76AD3"/>
    <w:rsid w:val="00A84C58"/>
    <w:rsid w:val="00A906FD"/>
    <w:rsid w:val="00A91A4B"/>
    <w:rsid w:val="00A9636C"/>
    <w:rsid w:val="00AA7075"/>
    <w:rsid w:val="00AB1837"/>
    <w:rsid w:val="00AB4757"/>
    <w:rsid w:val="00AC3DDC"/>
    <w:rsid w:val="00AD1678"/>
    <w:rsid w:val="00AD1867"/>
    <w:rsid w:val="00AD4F20"/>
    <w:rsid w:val="00AE0BF1"/>
    <w:rsid w:val="00AE2AA2"/>
    <w:rsid w:val="00AE5600"/>
    <w:rsid w:val="00AE76C6"/>
    <w:rsid w:val="00AF319A"/>
    <w:rsid w:val="00AF36EE"/>
    <w:rsid w:val="00AF3E9D"/>
    <w:rsid w:val="00B004FA"/>
    <w:rsid w:val="00B06467"/>
    <w:rsid w:val="00B12F2F"/>
    <w:rsid w:val="00B17703"/>
    <w:rsid w:val="00B17E1A"/>
    <w:rsid w:val="00B309E7"/>
    <w:rsid w:val="00B37245"/>
    <w:rsid w:val="00B509C0"/>
    <w:rsid w:val="00B72C89"/>
    <w:rsid w:val="00B7443E"/>
    <w:rsid w:val="00B7693E"/>
    <w:rsid w:val="00B8476F"/>
    <w:rsid w:val="00B85378"/>
    <w:rsid w:val="00B92A5B"/>
    <w:rsid w:val="00B935C2"/>
    <w:rsid w:val="00B94E53"/>
    <w:rsid w:val="00BB4A45"/>
    <w:rsid w:val="00BC472A"/>
    <w:rsid w:val="00BD0268"/>
    <w:rsid w:val="00BD299E"/>
    <w:rsid w:val="00BE5BAD"/>
    <w:rsid w:val="00BF06C6"/>
    <w:rsid w:val="00C017AE"/>
    <w:rsid w:val="00C032DF"/>
    <w:rsid w:val="00C079A7"/>
    <w:rsid w:val="00C26353"/>
    <w:rsid w:val="00C401F6"/>
    <w:rsid w:val="00C451AC"/>
    <w:rsid w:val="00C560FD"/>
    <w:rsid w:val="00C6275A"/>
    <w:rsid w:val="00C642C4"/>
    <w:rsid w:val="00C77C2B"/>
    <w:rsid w:val="00C845B6"/>
    <w:rsid w:val="00C85CF5"/>
    <w:rsid w:val="00C91AE2"/>
    <w:rsid w:val="00C92762"/>
    <w:rsid w:val="00C94F18"/>
    <w:rsid w:val="00CA4E4D"/>
    <w:rsid w:val="00CB2F8C"/>
    <w:rsid w:val="00CB5E5C"/>
    <w:rsid w:val="00CC2A6E"/>
    <w:rsid w:val="00CC717F"/>
    <w:rsid w:val="00CC720D"/>
    <w:rsid w:val="00CC7C5F"/>
    <w:rsid w:val="00CE29A3"/>
    <w:rsid w:val="00CE5784"/>
    <w:rsid w:val="00CF102B"/>
    <w:rsid w:val="00CF7C2E"/>
    <w:rsid w:val="00D32DC7"/>
    <w:rsid w:val="00D33621"/>
    <w:rsid w:val="00D422D5"/>
    <w:rsid w:val="00D428D3"/>
    <w:rsid w:val="00D46871"/>
    <w:rsid w:val="00D5486D"/>
    <w:rsid w:val="00D54E0E"/>
    <w:rsid w:val="00D67DBD"/>
    <w:rsid w:val="00D711A0"/>
    <w:rsid w:val="00D84362"/>
    <w:rsid w:val="00D87F2C"/>
    <w:rsid w:val="00D9189C"/>
    <w:rsid w:val="00DA12E4"/>
    <w:rsid w:val="00DD0BD7"/>
    <w:rsid w:val="00DD0C05"/>
    <w:rsid w:val="00DE1113"/>
    <w:rsid w:val="00DE2B40"/>
    <w:rsid w:val="00DE328D"/>
    <w:rsid w:val="00DF2794"/>
    <w:rsid w:val="00DF3E5F"/>
    <w:rsid w:val="00DF3F61"/>
    <w:rsid w:val="00DF4E73"/>
    <w:rsid w:val="00DF5757"/>
    <w:rsid w:val="00E041BE"/>
    <w:rsid w:val="00E056F6"/>
    <w:rsid w:val="00E31984"/>
    <w:rsid w:val="00E34036"/>
    <w:rsid w:val="00E35A96"/>
    <w:rsid w:val="00E36BE6"/>
    <w:rsid w:val="00E53E1C"/>
    <w:rsid w:val="00E53FAD"/>
    <w:rsid w:val="00E55A98"/>
    <w:rsid w:val="00E62241"/>
    <w:rsid w:val="00EA4D2D"/>
    <w:rsid w:val="00EB0B3B"/>
    <w:rsid w:val="00EC308C"/>
    <w:rsid w:val="00ED25A0"/>
    <w:rsid w:val="00ED46B3"/>
    <w:rsid w:val="00EE01F0"/>
    <w:rsid w:val="00EE19BD"/>
    <w:rsid w:val="00F0047F"/>
    <w:rsid w:val="00F03B98"/>
    <w:rsid w:val="00F05460"/>
    <w:rsid w:val="00F164E9"/>
    <w:rsid w:val="00F20B79"/>
    <w:rsid w:val="00F2170F"/>
    <w:rsid w:val="00F25D62"/>
    <w:rsid w:val="00F26FE9"/>
    <w:rsid w:val="00F34088"/>
    <w:rsid w:val="00F4044C"/>
    <w:rsid w:val="00F65DDD"/>
    <w:rsid w:val="00F669FD"/>
    <w:rsid w:val="00F926DB"/>
    <w:rsid w:val="00F95C43"/>
    <w:rsid w:val="00FB71D4"/>
    <w:rsid w:val="00FB7BF7"/>
    <w:rsid w:val="00FE1A12"/>
    <w:rsid w:val="00FE2993"/>
    <w:rsid w:val="00FE30E4"/>
    <w:rsid w:val="00FF42A7"/>
    <w:rsid w:val="00FF7E2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9E502"/>
  <w15:chartTrackingRefBased/>
  <w15:docId w15:val="{DCD23D83-AE20-4765-BE55-7DEC38AB7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C845B6"/>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Overskrift2">
    <w:name w:val="heading 2"/>
    <w:basedOn w:val="Normal"/>
    <w:next w:val="Normal"/>
    <w:link w:val="Overskrift2Tegn"/>
    <w:uiPriority w:val="9"/>
    <w:semiHidden/>
    <w:unhideWhenUsed/>
    <w:qFormat/>
    <w:rsid w:val="00C845B6"/>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Overskrift3">
    <w:name w:val="heading 3"/>
    <w:basedOn w:val="Normal"/>
    <w:next w:val="Normal"/>
    <w:link w:val="Overskrift3Tegn"/>
    <w:uiPriority w:val="9"/>
    <w:semiHidden/>
    <w:unhideWhenUsed/>
    <w:qFormat/>
    <w:rsid w:val="00C845B6"/>
    <w:pPr>
      <w:keepNext/>
      <w:keepLines/>
      <w:spacing w:before="160" w:after="80"/>
      <w:outlineLvl w:val="2"/>
    </w:pPr>
    <w:rPr>
      <w:rFonts w:eastAsiaTheme="majorEastAsia" w:cstheme="majorBidi"/>
      <w:color w:val="2E74B5" w:themeColor="accent1" w:themeShade="BF"/>
      <w:sz w:val="28"/>
      <w:szCs w:val="28"/>
    </w:rPr>
  </w:style>
  <w:style w:type="paragraph" w:styleId="Overskrift4">
    <w:name w:val="heading 4"/>
    <w:basedOn w:val="Normal"/>
    <w:next w:val="Normal"/>
    <w:link w:val="Overskrift4Tegn"/>
    <w:uiPriority w:val="9"/>
    <w:semiHidden/>
    <w:unhideWhenUsed/>
    <w:qFormat/>
    <w:rsid w:val="00C845B6"/>
    <w:pPr>
      <w:keepNext/>
      <w:keepLines/>
      <w:spacing w:before="80" w:after="40"/>
      <w:outlineLvl w:val="3"/>
    </w:pPr>
    <w:rPr>
      <w:rFonts w:eastAsiaTheme="majorEastAsia"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C845B6"/>
    <w:pPr>
      <w:keepNext/>
      <w:keepLines/>
      <w:spacing w:before="80" w:after="40"/>
      <w:outlineLvl w:val="4"/>
    </w:pPr>
    <w:rPr>
      <w:rFonts w:eastAsiaTheme="majorEastAsia" w:cstheme="majorBidi"/>
      <w:color w:val="2E74B5" w:themeColor="accent1" w:themeShade="BF"/>
    </w:rPr>
  </w:style>
  <w:style w:type="paragraph" w:styleId="Overskrift6">
    <w:name w:val="heading 6"/>
    <w:basedOn w:val="Normal"/>
    <w:next w:val="Normal"/>
    <w:link w:val="Overskrift6Tegn"/>
    <w:uiPriority w:val="9"/>
    <w:semiHidden/>
    <w:unhideWhenUsed/>
    <w:qFormat/>
    <w:rsid w:val="00C845B6"/>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C845B6"/>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C845B6"/>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C845B6"/>
    <w:pPr>
      <w:keepNext/>
      <w:keepLines/>
      <w:spacing w:after="0"/>
      <w:outlineLvl w:val="8"/>
    </w:pPr>
    <w:rPr>
      <w:rFonts w:eastAsiaTheme="majorEastAsia" w:cstheme="majorBidi"/>
      <w:color w:val="272727" w:themeColor="text1" w:themeTint="D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845B6"/>
    <w:rPr>
      <w:rFonts w:asciiTheme="majorHAnsi" w:eastAsiaTheme="majorEastAsia" w:hAnsiTheme="majorHAnsi" w:cstheme="majorBidi"/>
      <w:color w:val="2E74B5" w:themeColor="accent1" w:themeShade="BF"/>
      <w:sz w:val="40"/>
      <w:szCs w:val="40"/>
    </w:rPr>
  </w:style>
  <w:style w:type="character" w:customStyle="1" w:styleId="Overskrift2Tegn">
    <w:name w:val="Overskrift 2 Tegn"/>
    <w:basedOn w:val="Standardskrifttypeiafsnit"/>
    <w:link w:val="Overskrift2"/>
    <w:uiPriority w:val="9"/>
    <w:semiHidden/>
    <w:rsid w:val="00C845B6"/>
    <w:rPr>
      <w:rFonts w:asciiTheme="majorHAnsi" w:eastAsiaTheme="majorEastAsia" w:hAnsiTheme="majorHAnsi" w:cstheme="majorBidi"/>
      <w:color w:val="2E74B5" w:themeColor="accent1" w:themeShade="BF"/>
      <w:sz w:val="32"/>
      <w:szCs w:val="32"/>
    </w:rPr>
  </w:style>
  <w:style w:type="character" w:customStyle="1" w:styleId="Overskrift3Tegn">
    <w:name w:val="Overskrift 3 Tegn"/>
    <w:basedOn w:val="Standardskrifttypeiafsnit"/>
    <w:link w:val="Overskrift3"/>
    <w:uiPriority w:val="9"/>
    <w:semiHidden/>
    <w:rsid w:val="00C845B6"/>
    <w:rPr>
      <w:rFonts w:eastAsiaTheme="majorEastAsia" w:cstheme="majorBidi"/>
      <w:color w:val="2E74B5" w:themeColor="accent1" w:themeShade="BF"/>
      <w:sz w:val="28"/>
      <w:szCs w:val="28"/>
    </w:rPr>
  </w:style>
  <w:style w:type="character" w:customStyle="1" w:styleId="Overskrift4Tegn">
    <w:name w:val="Overskrift 4 Tegn"/>
    <w:basedOn w:val="Standardskrifttypeiafsnit"/>
    <w:link w:val="Overskrift4"/>
    <w:uiPriority w:val="9"/>
    <w:semiHidden/>
    <w:rsid w:val="00C845B6"/>
    <w:rPr>
      <w:rFonts w:eastAsiaTheme="majorEastAsia"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C845B6"/>
    <w:rPr>
      <w:rFonts w:eastAsiaTheme="majorEastAsia" w:cstheme="majorBidi"/>
      <w:color w:val="2E74B5" w:themeColor="accent1" w:themeShade="BF"/>
    </w:rPr>
  </w:style>
  <w:style w:type="character" w:customStyle="1" w:styleId="Overskrift6Tegn">
    <w:name w:val="Overskrift 6 Tegn"/>
    <w:basedOn w:val="Standardskrifttypeiafsnit"/>
    <w:link w:val="Overskrift6"/>
    <w:uiPriority w:val="9"/>
    <w:semiHidden/>
    <w:rsid w:val="00C845B6"/>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C845B6"/>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C845B6"/>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C845B6"/>
    <w:rPr>
      <w:rFonts w:eastAsiaTheme="majorEastAsia" w:cstheme="majorBidi"/>
      <w:color w:val="272727" w:themeColor="text1" w:themeTint="D8"/>
    </w:rPr>
  </w:style>
  <w:style w:type="paragraph" w:styleId="Titel">
    <w:name w:val="Title"/>
    <w:basedOn w:val="Normal"/>
    <w:next w:val="Normal"/>
    <w:link w:val="TitelTegn"/>
    <w:uiPriority w:val="10"/>
    <w:qFormat/>
    <w:rsid w:val="00C845B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C845B6"/>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C845B6"/>
    <w:pPr>
      <w:numPr>
        <w:ilvl w:val="1"/>
      </w:numPr>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C845B6"/>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C845B6"/>
    <w:pPr>
      <w:spacing w:before="160"/>
      <w:jc w:val="center"/>
    </w:pPr>
    <w:rPr>
      <w:i/>
      <w:iCs/>
      <w:color w:val="404040" w:themeColor="text1" w:themeTint="BF"/>
    </w:rPr>
  </w:style>
  <w:style w:type="character" w:customStyle="1" w:styleId="CitatTegn">
    <w:name w:val="Citat Tegn"/>
    <w:basedOn w:val="Standardskrifttypeiafsnit"/>
    <w:link w:val="Citat"/>
    <w:uiPriority w:val="29"/>
    <w:rsid w:val="00C845B6"/>
    <w:rPr>
      <w:i/>
      <w:iCs/>
      <w:color w:val="404040" w:themeColor="text1" w:themeTint="BF"/>
    </w:rPr>
  </w:style>
  <w:style w:type="paragraph" w:styleId="Listeafsnit">
    <w:name w:val="List Paragraph"/>
    <w:basedOn w:val="Normal"/>
    <w:uiPriority w:val="34"/>
    <w:qFormat/>
    <w:rsid w:val="00C845B6"/>
    <w:pPr>
      <w:ind w:left="720"/>
      <w:contextualSpacing/>
    </w:pPr>
  </w:style>
  <w:style w:type="character" w:styleId="Kraftigfremhvning">
    <w:name w:val="Intense Emphasis"/>
    <w:basedOn w:val="Standardskrifttypeiafsnit"/>
    <w:uiPriority w:val="21"/>
    <w:qFormat/>
    <w:rsid w:val="00C845B6"/>
    <w:rPr>
      <w:i/>
      <w:iCs/>
      <w:color w:val="2E74B5" w:themeColor="accent1" w:themeShade="BF"/>
    </w:rPr>
  </w:style>
  <w:style w:type="paragraph" w:styleId="Strktcitat">
    <w:name w:val="Intense Quote"/>
    <w:basedOn w:val="Normal"/>
    <w:next w:val="Normal"/>
    <w:link w:val="StrktcitatTegn"/>
    <w:uiPriority w:val="30"/>
    <w:qFormat/>
    <w:rsid w:val="00C845B6"/>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trktcitatTegn">
    <w:name w:val="Stærkt citat Tegn"/>
    <w:basedOn w:val="Standardskrifttypeiafsnit"/>
    <w:link w:val="Strktcitat"/>
    <w:uiPriority w:val="30"/>
    <w:rsid w:val="00C845B6"/>
    <w:rPr>
      <w:i/>
      <w:iCs/>
      <w:color w:val="2E74B5" w:themeColor="accent1" w:themeShade="BF"/>
    </w:rPr>
  </w:style>
  <w:style w:type="character" w:styleId="Kraftighenvisning">
    <w:name w:val="Intense Reference"/>
    <w:basedOn w:val="Standardskrifttypeiafsnit"/>
    <w:uiPriority w:val="32"/>
    <w:qFormat/>
    <w:rsid w:val="00C845B6"/>
    <w:rPr>
      <w:b/>
      <w:bCs/>
      <w:smallCaps/>
      <w:color w:val="2E74B5" w:themeColor="accent1" w:themeShade="BF"/>
      <w:spacing w:val="5"/>
    </w:rPr>
  </w:style>
  <w:style w:type="table" w:styleId="Tabel-Gitter">
    <w:name w:val="Table Grid"/>
    <w:basedOn w:val="Tabel-Normal"/>
    <w:uiPriority w:val="39"/>
    <w:rsid w:val="00C84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rrektur">
    <w:name w:val="Revision"/>
    <w:hidden/>
    <w:uiPriority w:val="99"/>
    <w:semiHidden/>
    <w:rsid w:val="001B2AEB"/>
    <w:pPr>
      <w:spacing w:after="0" w:line="240" w:lineRule="auto"/>
    </w:pPr>
  </w:style>
  <w:style w:type="character" w:styleId="Kommentarhenvisning">
    <w:name w:val="annotation reference"/>
    <w:basedOn w:val="Standardskrifttypeiafsnit"/>
    <w:uiPriority w:val="99"/>
    <w:semiHidden/>
    <w:unhideWhenUsed/>
    <w:rsid w:val="003B416B"/>
    <w:rPr>
      <w:sz w:val="16"/>
      <w:szCs w:val="16"/>
    </w:rPr>
  </w:style>
  <w:style w:type="paragraph" w:styleId="Kommentartekst">
    <w:name w:val="annotation text"/>
    <w:basedOn w:val="Normal"/>
    <w:link w:val="KommentartekstTegn"/>
    <w:uiPriority w:val="99"/>
    <w:unhideWhenUsed/>
    <w:rsid w:val="008F659C"/>
    <w:pPr>
      <w:spacing w:line="240" w:lineRule="auto"/>
    </w:pPr>
    <w:rPr>
      <w:sz w:val="20"/>
      <w:szCs w:val="20"/>
    </w:rPr>
  </w:style>
  <w:style w:type="character" w:customStyle="1" w:styleId="KommentartekstTegn">
    <w:name w:val="Kommentartekst Tegn"/>
    <w:basedOn w:val="Standardskrifttypeiafsnit"/>
    <w:link w:val="Kommentartekst"/>
    <w:uiPriority w:val="99"/>
    <w:rsid w:val="008F659C"/>
    <w:rPr>
      <w:sz w:val="20"/>
      <w:szCs w:val="20"/>
    </w:rPr>
  </w:style>
  <w:style w:type="paragraph" w:styleId="Kommentaremne">
    <w:name w:val="annotation subject"/>
    <w:basedOn w:val="Kommentartekst"/>
    <w:next w:val="Kommentartekst"/>
    <w:link w:val="KommentaremneTegn"/>
    <w:uiPriority w:val="99"/>
    <w:semiHidden/>
    <w:unhideWhenUsed/>
    <w:rsid w:val="008F659C"/>
    <w:rPr>
      <w:b/>
      <w:bCs/>
    </w:rPr>
  </w:style>
  <w:style w:type="character" w:customStyle="1" w:styleId="KommentaremneTegn">
    <w:name w:val="Kommentaremne Tegn"/>
    <w:basedOn w:val="KommentartekstTegn"/>
    <w:link w:val="Kommentaremne"/>
    <w:uiPriority w:val="99"/>
    <w:semiHidden/>
    <w:rsid w:val="008F659C"/>
    <w:rPr>
      <w:b/>
      <w:bCs/>
      <w:sz w:val="20"/>
      <w:szCs w:val="20"/>
    </w:rPr>
  </w:style>
  <w:style w:type="paragraph" w:styleId="Opstilling-punkttegn">
    <w:name w:val="List Bullet"/>
    <w:aliases w:val="Punktopstilling"/>
    <w:basedOn w:val="Normal"/>
    <w:uiPriority w:val="99"/>
    <w:unhideWhenUsed/>
    <w:qFormat/>
    <w:rsid w:val="00D711A0"/>
    <w:pPr>
      <w:numPr>
        <w:numId w:val="11"/>
      </w:numPr>
      <w:spacing w:line="276" w:lineRule="auto"/>
      <w:contextualSpacing/>
    </w:pPr>
    <w:rPr>
      <w:rFonts w:ascii="Arial" w:eastAsia="Times New Roman" w:hAnsi="Arial" w:cs="Arial"/>
      <w:sz w:val="20"/>
      <w:szCs w:val="24"/>
      <w:lang w:eastAsia="da-DK"/>
    </w:rPr>
  </w:style>
  <w:style w:type="character" w:styleId="Hyperlink">
    <w:name w:val="Hyperlink"/>
    <w:basedOn w:val="Standardskrifttypeiafsnit"/>
    <w:uiPriority w:val="99"/>
    <w:unhideWhenUsed/>
    <w:rsid w:val="002638BB"/>
    <w:rPr>
      <w:color w:val="0563C1" w:themeColor="hyperlink"/>
      <w:u w:val="single"/>
    </w:rPr>
  </w:style>
  <w:style w:type="character" w:styleId="Ulstomtale">
    <w:name w:val="Unresolved Mention"/>
    <w:basedOn w:val="Standardskrifttypeiafsnit"/>
    <w:uiPriority w:val="99"/>
    <w:semiHidden/>
    <w:unhideWhenUsed/>
    <w:rsid w:val="002638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96670">
      <w:bodyDiv w:val="1"/>
      <w:marLeft w:val="0"/>
      <w:marRight w:val="0"/>
      <w:marTop w:val="0"/>
      <w:marBottom w:val="0"/>
      <w:divBdr>
        <w:top w:val="none" w:sz="0" w:space="0" w:color="auto"/>
        <w:left w:val="none" w:sz="0" w:space="0" w:color="auto"/>
        <w:bottom w:val="none" w:sz="0" w:space="0" w:color="auto"/>
        <w:right w:val="none" w:sz="0" w:space="0" w:color="auto"/>
      </w:divBdr>
    </w:div>
    <w:div w:id="486093327">
      <w:bodyDiv w:val="1"/>
      <w:marLeft w:val="0"/>
      <w:marRight w:val="0"/>
      <w:marTop w:val="0"/>
      <w:marBottom w:val="0"/>
      <w:divBdr>
        <w:top w:val="none" w:sz="0" w:space="0" w:color="auto"/>
        <w:left w:val="none" w:sz="0" w:space="0" w:color="auto"/>
        <w:bottom w:val="none" w:sz="0" w:space="0" w:color="auto"/>
        <w:right w:val="none" w:sz="0" w:space="0" w:color="auto"/>
      </w:divBdr>
      <w:divsChild>
        <w:div w:id="1432435718">
          <w:marLeft w:val="600"/>
          <w:marRight w:val="0"/>
          <w:marTop w:val="0"/>
          <w:marBottom w:val="0"/>
          <w:divBdr>
            <w:top w:val="none" w:sz="0" w:space="0" w:color="auto"/>
            <w:left w:val="none" w:sz="0" w:space="0" w:color="auto"/>
            <w:bottom w:val="none" w:sz="0" w:space="0" w:color="auto"/>
            <w:right w:val="none" w:sz="0" w:space="0" w:color="auto"/>
          </w:divBdr>
        </w:div>
        <w:div w:id="1466238016">
          <w:marLeft w:val="600"/>
          <w:marRight w:val="0"/>
          <w:marTop w:val="0"/>
          <w:marBottom w:val="0"/>
          <w:divBdr>
            <w:top w:val="none" w:sz="0" w:space="0" w:color="auto"/>
            <w:left w:val="none" w:sz="0" w:space="0" w:color="auto"/>
            <w:bottom w:val="none" w:sz="0" w:space="0" w:color="auto"/>
            <w:right w:val="none" w:sz="0" w:space="0" w:color="auto"/>
          </w:divBdr>
        </w:div>
        <w:div w:id="234322970">
          <w:marLeft w:val="600"/>
          <w:marRight w:val="0"/>
          <w:marTop w:val="0"/>
          <w:marBottom w:val="0"/>
          <w:divBdr>
            <w:top w:val="none" w:sz="0" w:space="0" w:color="auto"/>
            <w:left w:val="none" w:sz="0" w:space="0" w:color="auto"/>
            <w:bottom w:val="none" w:sz="0" w:space="0" w:color="auto"/>
            <w:right w:val="none" w:sz="0" w:space="0" w:color="auto"/>
          </w:divBdr>
        </w:div>
      </w:divsChild>
    </w:div>
    <w:div w:id="532963519">
      <w:bodyDiv w:val="1"/>
      <w:marLeft w:val="0"/>
      <w:marRight w:val="0"/>
      <w:marTop w:val="0"/>
      <w:marBottom w:val="0"/>
      <w:divBdr>
        <w:top w:val="none" w:sz="0" w:space="0" w:color="auto"/>
        <w:left w:val="none" w:sz="0" w:space="0" w:color="auto"/>
        <w:bottom w:val="none" w:sz="0" w:space="0" w:color="auto"/>
        <w:right w:val="none" w:sz="0" w:space="0" w:color="auto"/>
      </w:divBdr>
    </w:div>
    <w:div w:id="647899130">
      <w:bodyDiv w:val="1"/>
      <w:marLeft w:val="0"/>
      <w:marRight w:val="0"/>
      <w:marTop w:val="0"/>
      <w:marBottom w:val="0"/>
      <w:divBdr>
        <w:top w:val="none" w:sz="0" w:space="0" w:color="auto"/>
        <w:left w:val="none" w:sz="0" w:space="0" w:color="auto"/>
        <w:bottom w:val="none" w:sz="0" w:space="0" w:color="auto"/>
        <w:right w:val="none" w:sz="0" w:space="0" w:color="auto"/>
      </w:divBdr>
      <w:divsChild>
        <w:div w:id="1833714560">
          <w:marLeft w:val="600"/>
          <w:marRight w:val="0"/>
          <w:marTop w:val="0"/>
          <w:marBottom w:val="0"/>
          <w:divBdr>
            <w:top w:val="none" w:sz="0" w:space="0" w:color="auto"/>
            <w:left w:val="none" w:sz="0" w:space="0" w:color="auto"/>
            <w:bottom w:val="none" w:sz="0" w:space="0" w:color="auto"/>
            <w:right w:val="none" w:sz="0" w:space="0" w:color="auto"/>
          </w:divBdr>
        </w:div>
        <w:div w:id="409696520">
          <w:marLeft w:val="600"/>
          <w:marRight w:val="0"/>
          <w:marTop w:val="0"/>
          <w:marBottom w:val="0"/>
          <w:divBdr>
            <w:top w:val="none" w:sz="0" w:space="0" w:color="auto"/>
            <w:left w:val="none" w:sz="0" w:space="0" w:color="auto"/>
            <w:bottom w:val="none" w:sz="0" w:space="0" w:color="auto"/>
            <w:right w:val="none" w:sz="0" w:space="0" w:color="auto"/>
          </w:divBdr>
        </w:div>
        <w:div w:id="1332756318">
          <w:marLeft w:val="600"/>
          <w:marRight w:val="0"/>
          <w:marTop w:val="0"/>
          <w:marBottom w:val="0"/>
          <w:divBdr>
            <w:top w:val="none" w:sz="0" w:space="0" w:color="auto"/>
            <w:left w:val="none" w:sz="0" w:space="0" w:color="auto"/>
            <w:bottom w:val="none" w:sz="0" w:space="0" w:color="auto"/>
            <w:right w:val="none" w:sz="0" w:space="0" w:color="auto"/>
          </w:divBdr>
        </w:div>
      </w:divsChild>
    </w:div>
    <w:div w:id="720204013">
      <w:bodyDiv w:val="1"/>
      <w:marLeft w:val="0"/>
      <w:marRight w:val="0"/>
      <w:marTop w:val="0"/>
      <w:marBottom w:val="0"/>
      <w:divBdr>
        <w:top w:val="none" w:sz="0" w:space="0" w:color="auto"/>
        <w:left w:val="none" w:sz="0" w:space="0" w:color="auto"/>
        <w:bottom w:val="none" w:sz="0" w:space="0" w:color="auto"/>
        <w:right w:val="none" w:sz="0" w:space="0" w:color="auto"/>
      </w:divBdr>
      <w:divsChild>
        <w:div w:id="889729359">
          <w:marLeft w:val="0"/>
          <w:marRight w:val="0"/>
          <w:marTop w:val="0"/>
          <w:marBottom w:val="0"/>
          <w:divBdr>
            <w:top w:val="none" w:sz="0" w:space="0" w:color="auto"/>
            <w:left w:val="none" w:sz="0" w:space="0" w:color="auto"/>
            <w:bottom w:val="none" w:sz="0" w:space="0" w:color="auto"/>
            <w:right w:val="none" w:sz="0" w:space="0" w:color="auto"/>
          </w:divBdr>
        </w:div>
        <w:div w:id="877744056">
          <w:marLeft w:val="600"/>
          <w:marRight w:val="0"/>
          <w:marTop w:val="0"/>
          <w:marBottom w:val="0"/>
          <w:divBdr>
            <w:top w:val="none" w:sz="0" w:space="0" w:color="auto"/>
            <w:left w:val="none" w:sz="0" w:space="0" w:color="auto"/>
            <w:bottom w:val="none" w:sz="0" w:space="0" w:color="auto"/>
            <w:right w:val="none" w:sz="0" w:space="0" w:color="auto"/>
          </w:divBdr>
        </w:div>
        <w:div w:id="1519932485">
          <w:marLeft w:val="600"/>
          <w:marRight w:val="0"/>
          <w:marTop w:val="0"/>
          <w:marBottom w:val="0"/>
          <w:divBdr>
            <w:top w:val="none" w:sz="0" w:space="0" w:color="auto"/>
            <w:left w:val="none" w:sz="0" w:space="0" w:color="auto"/>
            <w:bottom w:val="none" w:sz="0" w:space="0" w:color="auto"/>
            <w:right w:val="none" w:sz="0" w:space="0" w:color="auto"/>
          </w:divBdr>
        </w:div>
        <w:div w:id="245310367">
          <w:marLeft w:val="600"/>
          <w:marRight w:val="0"/>
          <w:marTop w:val="0"/>
          <w:marBottom w:val="0"/>
          <w:divBdr>
            <w:top w:val="none" w:sz="0" w:space="0" w:color="auto"/>
            <w:left w:val="none" w:sz="0" w:space="0" w:color="auto"/>
            <w:bottom w:val="none" w:sz="0" w:space="0" w:color="auto"/>
            <w:right w:val="none" w:sz="0" w:space="0" w:color="auto"/>
          </w:divBdr>
        </w:div>
        <w:div w:id="430441179">
          <w:marLeft w:val="600"/>
          <w:marRight w:val="0"/>
          <w:marTop w:val="0"/>
          <w:marBottom w:val="0"/>
          <w:divBdr>
            <w:top w:val="none" w:sz="0" w:space="0" w:color="auto"/>
            <w:left w:val="none" w:sz="0" w:space="0" w:color="auto"/>
            <w:bottom w:val="none" w:sz="0" w:space="0" w:color="auto"/>
            <w:right w:val="none" w:sz="0" w:space="0" w:color="auto"/>
          </w:divBdr>
        </w:div>
        <w:div w:id="381248417">
          <w:marLeft w:val="600"/>
          <w:marRight w:val="0"/>
          <w:marTop w:val="0"/>
          <w:marBottom w:val="0"/>
          <w:divBdr>
            <w:top w:val="none" w:sz="0" w:space="0" w:color="auto"/>
            <w:left w:val="none" w:sz="0" w:space="0" w:color="auto"/>
            <w:bottom w:val="none" w:sz="0" w:space="0" w:color="auto"/>
            <w:right w:val="none" w:sz="0" w:space="0" w:color="auto"/>
          </w:divBdr>
        </w:div>
        <w:div w:id="1220634333">
          <w:marLeft w:val="600"/>
          <w:marRight w:val="0"/>
          <w:marTop w:val="0"/>
          <w:marBottom w:val="0"/>
          <w:divBdr>
            <w:top w:val="none" w:sz="0" w:space="0" w:color="auto"/>
            <w:left w:val="none" w:sz="0" w:space="0" w:color="auto"/>
            <w:bottom w:val="none" w:sz="0" w:space="0" w:color="auto"/>
            <w:right w:val="none" w:sz="0" w:space="0" w:color="auto"/>
          </w:divBdr>
        </w:div>
        <w:div w:id="1114132710">
          <w:marLeft w:val="600"/>
          <w:marRight w:val="0"/>
          <w:marTop w:val="0"/>
          <w:marBottom w:val="0"/>
          <w:divBdr>
            <w:top w:val="none" w:sz="0" w:space="0" w:color="auto"/>
            <w:left w:val="none" w:sz="0" w:space="0" w:color="auto"/>
            <w:bottom w:val="none" w:sz="0" w:space="0" w:color="auto"/>
            <w:right w:val="none" w:sz="0" w:space="0" w:color="auto"/>
          </w:divBdr>
        </w:div>
        <w:div w:id="809831001">
          <w:marLeft w:val="600"/>
          <w:marRight w:val="0"/>
          <w:marTop w:val="0"/>
          <w:marBottom w:val="0"/>
          <w:divBdr>
            <w:top w:val="none" w:sz="0" w:space="0" w:color="auto"/>
            <w:left w:val="none" w:sz="0" w:space="0" w:color="auto"/>
            <w:bottom w:val="none" w:sz="0" w:space="0" w:color="auto"/>
            <w:right w:val="none" w:sz="0" w:space="0" w:color="auto"/>
          </w:divBdr>
        </w:div>
        <w:div w:id="2003657735">
          <w:marLeft w:val="600"/>
          <w:marRight w:val="0"/>
          <w:marTop w:val="0"/>
          <w:marBottom w:val="0"/>
          <w:divBdr>
            <w:top w:val="none" w:sz="0" w:space="0" w:color="auto"/>
            <w:left w:val="none" w:sz="0" w:space="0" w:color="auto"/>
            <w:bottom w:val="none" w:sz="0" w:space="0" w:color="auto"/>
            <w:right w:val="none" w:sz="0" w:space="0" w:color="auto"/>
          </w:divBdr>
        </w:div>
        <w:div w:id="424688368">
          <w:marLeft w:val="0"/>
          <w:marRight w:val="0"/>
          <w:marTop w:val="0"/>
          <w:marBottom w:val="0"/>
          <w:divBdr>
            <w:top w:val="none" w:sz="0" w:space="0" w:color="auto"/>
            <w:left w:val="none" w:sz="0" w:space="0" w:color="auto"/>
            <w:bottom w:val="none" w:sz="0" w:space="0" w:color="auto"/>
            <w:right w:val="none" w:sz="0" w:space="0" w:color="auto"/>
          </w:divBdr>
        </w:div>
        <w:div w:id="684215070">
          <w:marLeft w:val="0"/>
          <w:marRight w:val="0"/>
          <w:marTop w:val="0"/>
          <w:marBottom w:val="0"/>
          <w:divBdr>
            <w:top w:val="none" w:sz="0" w:space="0" w:color="auto"/>
            <w:left w:val="none" w:sz="0" w:space="0" w:color="auto"/>
            <w:bottom w:val="none" w:sz="0" w:space="0" w:color="auto"/>
            <w:right w:val="none" w:sz="0" w:space="0" w:color="auto"/>
          </w:divBdr>
        </w:div>
        <w:div w:id="1747919801">
          <w:marLeft w:val="0"/>
          <w:marRight w:val="0"/>
          <w:marTop w:val="0"/>
          <w:marBottom w:val="0"/>
          <w:divBdr>
            <w:top w:val="none" w:sz="0" w:space="0" w:color="auto"/>
            <w:left w:val="none" w:sz="0" w:space="0" w:color="auto"/>
            <w:bottom w:val="none" w:sz="0" w:space="0" w:color="auto"/>
            <w:right w:val="none" w:sz="0" w:space="0" w:color="auto"/>
          </w:divBdr>
        </w:div>
        <w:div w:id="72893807">
          <w:marLeft w:val="600"/>
          <w:marRight w:val="0"/>
          <w:marTop w:val="0"/>
          <w:marBottom w:val="0"/>
          <w:divBdr>
            <w:top w:val="none" w:sz="0" w:space="0" w:color="auto"/>
            <w:left w:val="none" w:sz="0" w:space="0" w:color="auto"/>
            <w:bottom w:val="none" w:sz="0" w:space="0" w:color="auto"/>
            <w:right w:val="none" w:sz="0" w:space="0" w:color="auto"/>
          </w:divBdr>
        </w:div>
        <w:div w:id="1370254209">
          <w:marLeft w:val="600"/>
          <w:marRight w:val="0"/>
          <w:marTop w:val="0"/>
          <w:marBottom w:val="0"/>
          <w:divBdr>
            <w:top w:val="none" w:sz="0" w:space="0" w:color="auto"/>
            <w:left w:val="none" w:sz="0" w:space="0" w:color="auto"/>
            <w:bottom w:val="none" w:sz="0" w:space="0" w:color="auto"/>
            <w:right w:val="none" w:sz="0" w:space="0" w:color="auto"/>
          </w:divBdr>
        </w:div>
        <w:div w:id="1368608318">
          <w:marLeft w:val="600"/>
          <w:marRight w:val="0"/>
          <w:marTop w:val="0"/>
          <w:marBottom w:val="0"/>
          <w:divBdr>
            <w:top w:val="none" w:sz="0" w:space="0" w:color="auto"/>
            <w:left w:val="none" w:sz="0" w:space="0" w:color="auto"/>
            <w:bottom w:val="none" w:sz="0" w:space="0" w:color="auto"/>
            <w:right w:val="none" w:sz="0" w:space="0" w:color="auto"/>
          </w:divBdr>
        </w:div>
        <w:div w:id="764813844">
          <w:marLeft w:val="600"/>
          <w:marRight w:val="0"/>
          <w:marTop w:val="0"/>
          <w:marBottom w:val="0"/>
          <w:divBdr>
            <w:top w:val="none" w:sz="0" w:space="0" w:color="auto"/>
            <w:left w:val="none" w:sz="0" w:space="0" w:color="auto"/>
            <w:bottom w:val="none" w:sz="0" w:space="0" w:color="auto"/>
            <w:right w:val="none" w:sz="0" w:space="0" w:color="auto"/>
          </w:divBdr>
        </w:div>
        <w:div w:id="1602951314">
          <w:marLeft w:val="600"/>
          <w:marRight w:val="0"/>
          <w:marTop w:val="0"/>
          <w:marBottom w:val="0"/>
          <w:divBdr>
            <w:top w:val="none" w:sz="0" w:space="0" w:color="auto"/>
            <w:left w:val="none" w:sz="0" w:space="0" w:color="auto"/>
            <w:bottom w:val="none" w:sz="0" w:space="0" w:color="auto"/>
            <w:right w:val="none" w:sz="0" w:space="0" w:color="auto"/>
          </w:divBdr>
        </w:div>
        <w:div w:id="790368285">
          <w:marLeft w:val="600"/>
          <w:marRight w:val="0"/>
          <w:marTop w:val="0"/>
          <w:marBottom w:val="0"/>
          <w:divBdr>
            <w:top w:val="none" w:sz="0" w:space="0" w:color="auto"/>
            <w:left w:val="none" w:sz="0" w:space="0" w:color="auto"/>
            <w:bottom w:val="none" w:sz="0" w:space="0" w:color="auto"/>
            <w:right w:val="none" w:sz="0" w:space="0" w:color="auto"/>
          </w:divBdr>
        </w:div>
        <w:div w:id="1119256472">
          <w:marLeft w:val="600"/>
          <w:marRight w:val="0"/>
          <w:marTop w:val="0"/>
          <w:marBottom w:val="0"/>
          <w:divBdr>
            <w:top w:val="none" w:sz="0" w:space="0" w:color="auto"/>
            <w:left w:val="none" w:sz="0" w:space="0" w:color="auto"/>
            <w:bottom w:val="none" w:sz="0" w:space="0" w:color="auto"/>
            <w:right w:val="none" w:sz="0" w:space="0" w:color="auto"/>
          </w:divBdr>
        </w:div>
        <w:div w:id="231241187">
          <w:marLeft w:val="600"/>
          <w:marRight w:val="0"/>
          <w:marTop w:val="0"/>
          <w:marBottom w:val="0"/>
          <w:divBdr>
            <w:top w:val="none" w:sz="0" w:space="0" w:color="auto"/>
            <w:left w:val="none" w:sz="0" w:space="0" w:color="auto"/>
            <w:bottom w:val="none" w:sz="0" w:space="0" w:color="auto"/>
            <w:right w:val="none" w:sz="0" w:space="0" w:color="auto"/>
          </w:divBdr>
        </w:div>
        <w:div w:id="668673191">
          <w:marLeft w:val="600"/>
          <w:marRight w:val="0"/>
          <w:marTop w:val="0"/>
          <w:marBottom w:val="0"/>
          <w:divBdr>
            <w:top w:val="none" w:sz="0" w:space="0" w:color="auto"/>
            <w:left w:val="none" w:sz="0" w:space="0" w:color="auto"/>
            <w:bottom w:val="none" w:sz="0" w:space="0" w:color="auto"/>
            <w:right w:val="none" w:sz="0" w:space="0" w:color="auto"/>
          </w:divBdr>
        </w:div>
        <w:div w:id="905409303">
          <w:marLeft w:val="600"/>
          <w:marRight w:val="0"/>
          <w:marTop w:val="0"/>
          <w:marBottom w:val="0"/>
          <w:divBdr>
            <w:top w:val="none" w:sz="0" w:space="0" w:color="auto"/>
            <w:left w:val="none" w:sz="0" w:space="0" w:color="auto"/>
            <w:bottom w:val="none" w:sz="0" w:space="0" w:color="auto"/>
            <w:right w:val="none" w:sz="0" w:space="0" w:color="auto"/>
          </w:divBdr>
        </w:div>
        <w:div w:id="1822386994">
          <w:marLeft w:val="600"/>
          <w:marRight w:val="0"/>
          <w:marTop w:val="0"/>
          <w:marBottom w:val="0"/>
          <w:divBdr>
            <w:top w:val="none" w:sz="0" w:space="0" w:color="auto"/>
            <w:left w:val="none" w:sz="0" w:space="0" w:color="auto"/>
            <w:bottom w:val="none" w:sz="0" w:space="0" w:color="auto"/>
            <w:right w:val="none" w:sz="0" w:space="0" w:color="auto"/>
          </w:divBdr>
        </w:div>
        <w:div w:id="285307879">
          <w:marLeft w:val="600"/>
          <w:marRight w:val="0"/>
          <w:marTop w:val="0"/>
          <w:marBottom w:val="0"/>
          <w:divBdr>
            <w:top w:val="none" w:sz="0" w:space="0" w:color="auto"/>
            <w:left w:val="none" w:sz="0" w:space="0" w:color="auto"/>
            <w:bottom w:val="none" w:sz="0" w:space="0" w:color="auto"/>
            <w:right w:val="none" w:sz="0" w:space="0" w:color="auto"/>
          </w:divBdr>
        </w:div>
        <w:div w:id="128135122">
          <w:marLeft w:val="600"/>
          <w:marRight w:val="0"/>
          <w:marTop w:val="0"/>
          <w:marBottom w:val="0"/>
          <w:divBdr>
            <w:top w:val="none" w:sz="0" w:space="0" w:color="auto"/>
            <w:left w:val="none" w:sz="0" w:space="0" w:color="auto"/>
            <w:bottom w:val="none" w:sz="0" w:space="0" w:color="auto"/>
            <w:right w:val="none" w:sz="0" w:space="0" w:color="auto"/>
          </w:divBdr>
        </w:div>
        <w:div w:id="852305126">
          <w:marLeft w:val="600"/>
          <w:marRight w:val="0"/>
          <w:marTop w:val="0"/>
          <w:marBottom w:val="0"/>
          <w:divBdr>
            <w:top w:val="none" w:sz="0" w:space="0" w:color="auto"/>
            <w:left w:val="none" w:sz="0" w:space="0" w:color="auto"/>
            <w:bottom w:val="none" w:sz="0" w:space="0" w:color="auto"/>
            <w:right w:val="none" w:sz="0" w:space="0" w:color="auto"/>
          </w:divBdr>
        </w:div>
        <w:div w:id="352465871">
          <w:marLeft w:val="600"/>
          <w:marRight w:val="0"/>
          <w:marTop w:val="0"/>
          <w:marBottom w:val="0"/>
          <w:divBdr>
            <w:top w:val="none" w:sz="0" w:space="0" w:color="auto"/>
            <w:left w:val="none" w:sz="0" w:space="0" w:color="auto"/>
            <w:bottom w:val="none" w:sz="0" w:space="0" w:color="auto"/>
            <w:right w:val="none" w:sz="0" w:space="0" w:color="auto"/>
          </w:divBdr>
        </w:div>
        <w:div w:id="440153689">
          <w:marLeft w:val="600"/>
          <w:marRight w:val="0"/>
          <w:marTop w:val="0"/>
          <w:marBottom w:val="0"/>
          <w:divBdr>
            <w:top w:val="none" w:sz="0" w:space="0" w:color="auto"/>
            <w:left w:val="none" w:sz="0" w:space="0" w:color="auto"/>
            <w:bottom w:val="none" w:sz="0" w:space="0" w:color="auto"/>
            <w:right w:val="none" w:sz="0" w:space="0" w:color="auto"/>
          </w:divBdr>
        </w:div>
        <w:div w:id="127553099">
          <w:marLeft w:val="600"/>
          <w:marRight w:val="0"/>
          <w:marTop w:val="0"/>
          <w:marBottom w:val="0"/>
          <w:divBdr>
            <w:top w:val="none" w:sz="0" w:space="0" w:color="auto"/>
            <w:left w:val="none" w:sz="0" w:space="0" w:color="auto"/>
            <w:bottom w:val="none" w:sz="0" w:space="0" w:color="auto"/>
            <w:right w:val="none" w:sz="0" w:space="0" w:color="auto"/>
          </w:divBdr>
        </w:div>
        <w:div w:id="620574237">
          <w:marLeft w:val="600"/>
          <w:marRight w:val="0"/>
          <w:marTop w:val="0"/>
          <w:marBottom w:val="0"/>
          <w:divBdr>
            <w:top w:val="none" w:sz="0" w:space="0" w:color="auto"/>
            <w:left w:val="none" w:sz="0" w:space="0" w:color="auto"/>
            <w:bottom w:val="none" w:sz="0" w:space="0" w:color="auto"/>
            <w:right w:val="none" w:sz="0" w:space="0" w:color="auto"/>
          </w:divBdr>
        </w:div>
        <w:div w:id="277757538">
          <w:marLeft w:val="600"/>
          <w:marRight w:val="0"/>
          <w:marTop w:val="0"/>
          <w:marBottom w:val="0"/>
          <w:divBdr>
            <w:top w:val="none" w:sz="0" w:space="0" w:color="auto"/>
            <w:left w:val="none" w:sz="0" w:space="0" w:color="auto"/>
            <w:bottom w:val="none" w:sz="0" w:space="0" w:color="auto"/>
            <w:right w:val="none" w:sz="0" w:space="0" w:color="auto"/>
          </w:divBdr>
        </w:div>
        <w:div w:id="1431732042">
          <w:marLeft w:val="0"/>
          <w:marRight w:val="0"/>
          <w:marTop w:val="0"/>
          <w:marBottom w:val="0"/>
          <w:divBdr>
            <w:top w:val="none" w:sz="0" w:space="0" w:color="auto"/>
            <w:left w:val="none" w:sz="0" w:space="0" w:color="auto"/>
            <w:bottom w:val="none" w:sz="0" w:space="0" w:color="auto"/>
            <w:right w:val="none" w:sz="0" w:space="0" w:color="auto"/>
          </w:divBdr>
        </w:div>
        <w:div w:id="1958952207">
          <w:marLeft w:val="0"/>
          <w:marRight w:val="0"/>
          <w:marTop w:val="0"/>
          <w:marBottom w:val="0"/>
          <w:divBdr>
            <w:top w:val="none" w:sz="0" w:space="0" w:color="auto"/>
            <w:left w:val="none" w:sz="0" w:space="0" w:color="auto"/>
            <w:bottom w:val="none" w:sz="0" w:space="0" w:color="auto"/>
            <w:right w:val="none" w:sz="0" w:space="0" w:color="auto"/>
          </w:divBdr>
        </w:div>
        <w:div w:id="36899765">
          <w:marLeft w:val="0"/>
          <w:marRight w:val="0"/>
          <w:marTop w:val="0"/>
          <w:marBottom w:val="0"/>
          <w:divBdr>
            <w:top w:val="none" w:sz="0" w:space="0" w:color="auto"/>
            <w:left w:val="none" w:sz="0" w:space="0" w:color="auto"/>
            <w:bottom w:val="none" w:sz="0" w:space="0" w:color="auto"/>
            <w:right w:val="none" w:sz="0" w:space="0" w:color="auto"/>
          </w:divBdr>
        </w:div>
        <w:div w:id="1004286946">
          <w:marLeft w:val="600"/>
          <w:marRight w:val="0"/>
          <w:marTop w:val="0"/>
          <w:marBottom w:val="0"/>
          <w:divBdr>
            <w:top w:val="none" w:sz="0" w:space="0" w:color="auto"/>
            <w:left w:val="none" w:sz="0" w:space="0" w:color="auto"/>
            <w:bottom w:val="none" w:sz="0" w:space="0" w:color="auto"/>
            <w:right w:val="none" w:sz="0" w:space="0" w:color="auto"/>
          </w:divBdr>
        </w:div>
        <w:div w:id="2042969066">
          <w:marLeft w:val="600"/>
          <w:marRight w:val="0"/>
          <w:marTop w:val="0"/>
          <w:marBottom w:val="0"/>
          <w:divBdr>
            <w:top w:val="none" w:sz="0" w:space="0" w:color="auto"/>
            <w:left w:val="none" w:sz="0" w:space="0" w:color="auto"/>
            <w:bottom w:val="none" w:sz="0" w:space="0" w:color="auto"/>
            <w:right w:val="none" w:sz="0" w:space="0" w:color="auto"/>
          </w:divBdr>
        </w:div>
        <w:div w:id="319584072">
          <w:marLeft w:val="600"/>
          <w:marRight w:val="0"/>
          <w:marTop w:val="0"/>
          <w:marBottom w:val="0"/>
          <w:divBdr>
            <w:top w:val="none" w:sz="0" w:space="0" w:color="auto"/>
            <w:left w:val="none" w:sz="0" w:space="0" w:color="auto"/>
            <w:bottom w:val="none" w:sz="0" w:space="0" w:color="auto"/>
            <w:right w:val="none" w:sz="0" w:space="0" w:color="auto"/>
          </w:divBdr>
        </w:div>
        <w:div w:id="566376231">
          <w:marLeft w:val="600"/>
          <w:marRight w:val="0"/>
          <w:marTop w:val="0"/>
          <w:marBottom w:val="0"/>
          <w:divBdr>
            <w:top w:val="none" w:sz="0" w:space="0" w:color="auto"/>
            <w:left w:val="none" w:sz="0" w:space="0" w:color="auto"/>
            <w:bottom w:val="none" w:sz="0" w:space="0" w:color="auto"/>
            <w:right w:val="none" w:sz="0" w:space="0" w:color="auto"/>
          </w:divBdr>
        </w:div>
        <w:div w:id="1736507699">
          <w:marLeft w:val="600"/>
          <w:marRight w:val="0"/>
          <w:marTop w:val="0"/>
          <w:marBottom w:val="0"/>
          <w:divBdr>
            <w:top w:val="none" w:sz="0" w:space="0" w:color="auto"/>
            <w:left w:val="none" w:sz="0" w:space="0" w:color="auto"/>
            <w:bottom w:val="none" w:sz="0" w:space="0" w:color="auto"/>
            <w:right w:val="none" w:sz="0" w:space="0" w:color="auto"/>
          </w:divBdr>
        </w:div>
        <w:div w:id="480343586">
          <w:marLeft w:val="600"/>
          <w:marRight w:val="0"/>
          <w:marTop w:val="0"/>
          <w:marBottom w:val="0"/>
          <w:divBdr>
            <w:top w:val="none" w:sz="0" w:space="0" w:color="auto"/>
            <w:left w:val="none" w:sz="0" w:space="0" w:color="auto"/>
            <w:bottom w:val="none" w:sz="0" w:space="0" w:color="auto"/>
            <w:right w:val="none" w:sz="0" w:space="0" w:color="auto"/>
          </w:divBdr>
        </w:div>
        <w:div w:id="545066957">
          <w:marLeft w:val="600"/>
          <w:marRight w:val="0"/>
          <w:marTop w:val="0"/>
          <w:marBottom w:val="0"/>
          <w:divBdr>
            <w:top w:val="none" w:sz="0" w:space="0" w:color="auto"/>
            <w:left w:val="none" w:sz="0" w:space="0" w:color="auto"/>
            <w:bottom w:val="none" w:sz="0" w:space="0" w:color="auto"/>
            <w:right w:val="none" w:sz="0" w:space="0" w:color="auto"/>
          </w:divBdr>
        </w:div>
        <w:div w:id="936404917">
          <w:marLeft w:val="600"/>
          <w:marRight w:val="0"/>
          <w:marTop w:val="0"/>
          <w:marBottom w:val="0"/>
          <w:divBdr>
            <w:top w:val="none" w:sz="0" w:space="0" w:color="auto"/>
            <w:left w:val="none" w:sz="0" w:space="0" w:color="auto"/>
            <w:bottom w:val="none" w:sz="0" w:space="0" w:color="auto"/>
            <w:right w:val="none" w:sz="0" w:space="0" w:color="auto"/>
          </w:divBdr>
        </w:div>
        <w:div w:id="552084195">
          <w:marLeft w:val="600"/>
          <w:marRight w:val="0"/>
          <w:marTop w:val="0"/>
          <w:marBottom w:val="0"/>
          <w:divBdr>
            <w:top w:val="none" w:sz="0" w:space="0" w:color="auto"/>
            <w:left w:val="none" w:sz="0" w:space="0" w:color="auto"/>
            <w:bottom w:val="none" w:sz="0" w:space="0" w:color="auto"/>
            <w:right w:val="none" w:sz="0" w:space="0" w:color="auto"/>
          </w:divBdr>
        </w:div>
        <w:div w:id="2062050009">
          <w:marLeft w:val="0"/>
          <w:marRight w:val="0"/>
          <w:marTop w:val="0"/>
          <w:marBottom w:val="0"/>
          <w:divBdr>
            <w:top w:val="none" w:sz="0" w:space="0" w:color="auto"/>
            <w:left w:val="none" w:sz="0" w:space="0" w:color="auto"/>
            <w:bottom w:val="none" w:sz="0" w:space="0" w:color="auto"/>
            <w:right w:val="none" w:sz="0" w:space="0" w:color="auto"/>
          </w:divBdr>
        </w:div>
        <w:div w:id="1167863310">
          <w:marLeft w:val="0"/>
          <w:marRight w:val="0"/>
          <w:marTop w:val="0"/>
          <w:marBottom w:val="0"/>
          <w:divBdr>
            <w:top w:val="none" w:sz="0" w:space="0" w:color="auto"/>
            <w:left w:val="none" w:sz="0" w:space="0" w:color="auto"/>
            <w:bottom w:val="none" w:sz="0" w:space="0" w:color="auto"/>
            <w:right w:val="none" w:sz="0" w:space="0" w:color="auto"/>
          </w:divBdr>
        </w:div>
        <w:div w:id="1571690759">
          <w:marLeft w:val="0"/>
          <w:marRight w:val="0"/>
          <w:marTop w:val="0"/>
          <w:marBottom w:val="0"/>
          <w:divBdr>
            <w:top w:val="none" w:sz="0" w:space="0" w:color="auto"/>
            <w:left w:val="none" w:sz="0" w:space="0" w:color="auto"/>
            <w:bottom w:val="none" w:sz="0" w:space="0" w:color="auto"/>
            <w:right w:val="none" w:sz="0" w:space="0" w:color="auto"/>
          </w:divBdr>
        </w:div>
        <w:div w:id="1044065945">
          <w:marLeft w:val="0"/>
          <w:marRight w:val="0"/>
          <w:marTop w:val="0"/>
          <w:marBottom w:val="0"/>
          <w:divBdr>
            <w:top w:val="none" w:sz="0" w:space="0" w:color="auto"/>
            <w:left w:val="none" w:sz="0" w:space="0" w:color="auto"/>
            <w:bottom w:val="none" w:sz="0" w:space="0" w:color="auto"/>
            <w:right w:val="none" w:sz="0" w:space="0" w:color="auto"/>
          </w:divBdr>
        </w:div>
      </w:divsChild>
    </w:div>
    <w:div w:id="733118318">
      <w:bodyDiv w:val="1"/>
      <w:marLeft w:val="0"/>
      <w:marRight w:val="0"/>
      <w:marTop w:val="0"/>
      <w:marBottom w:val="0"/>
      <w:divBdr>
        <w:top w:val="none" w:sz="0" w:space="0" w:color="auto"/>
        <w:left w:val="none" w:sz="0" w:space="0" w:color="auto"/>
        <w:bottom w:val="none" w:sz="0" w:space="0" w:color="auto"/>
        <w:right w:val="none" w:sz="0" w:space="0" w:color="auto"/>
      </w:divBdr>
      <w:divsChild>
        <w:div w:id="94130957">
          <w:marLeft w:val="0"/>
          <w:marRight w:val="0"/>
          <w:marTop w:val="0"/>
          <w:marBottom w:val="0"/>
          <w:divBdr>
            <w:top w:val="none" w:sz="0" w:space="0" w:color="auto"/>
            <w:left w:val="none" w:sz="0" w:space="0" w:color="auto"/>
            <w:bottom w:val="none" w:sz="0" w:space="0" w:color="auto"/>
            <w:right w:val="none" w:sz="0" w:space="0" w:color="auto"/>
          </w:divBdr>
        </w:div>
        <w:div w:id="1069771741">
          <w:marLeft w:val="0"/>
          <w:marRight w:val="0"/>
          <w:marTop w:val="0"/>
          <w:marBottom w:val="0"/>
          <w:divBdr>
            <w:top w:val="none" w:sz="0" w:space="0" w:color="auto"/>
            <w:left w:val="none" w:sz="0" w:space="0" w:color="auto"/>
            <w:bottom w:val="none" w:sz="0" w:space="0" w:color="auto"/>
            <w:right w:val="none" w:sz="0" w:space="0" w:color="auto"/>
          </w:divBdr>
        </w:div>
      </w:divsChild>
    </w:div>
    <w:div w:id="750471997">
      <w:bodyDiv w:val="1"/>
      <w:marLeft w:val="0"/>
      <w:marRight w:val="0"/>
      <w:marTop w:val="0"/>
      <w:marBottom w:val="0"/>
      <w:divBdr>
        <w:top w:val="none" w:sz="0" w:space="0" w:color="auto"/>
        <w:left w:val="none" w:sz="0" w:space="0" w:color="auto"/>
        <w:bottom w:val="none" w:sz="0" w:space="0" w:color="auto"/>
        <w:right w:val="none" w:sz="0" w:space="0" w:color="auto"/>
      </w:divBdr>
      <w:divsChild>
        <w:div w:id="1356036274">
          <w:marLeft w:val="600"/>
          <w:marRight w:val="0"/>
          <w:marTop w:val="0"/>
          <w:marBottom w:val="0"/>
          <w:divBdr>
            <w:top w:val="none" w:sz="0" w:space="0" w:color="auto"/>
            <w:left w:val="none" w:sz="0" w:space="0" w:color="auto"/>
            <w:bottom w:val="none" w:sz="0" w:space="0" w:color="auto"/>
            <w:right w:val="none" w:sz="0" w:space="0" w:color="auto"/>
          </w:divBdr>
        </w:div>
        <w:div w:id="1627155686">
          <w:marLeft w:val="600"/>
          <w:marRight w:val="0"/>
          <w:marTop w:val="0"/>
          <w:marBottom w:val="0"/>
          <w:divBdr>
            <w:top w:val="none" w:sz="0" w:space="0" w:color="auto"/>
            <w:left w:val="none" w:sz="0" w:space="0" w:color="auto"/>
            <w:bottom w:val="none" w:sz="0" w:space="0" w:color="auto"/>
            <w:right w:val="none" w:sz="0" w:space="0" w:color="auto"/>
          </w:divBdr>
        </w:div>
        <w:div w:id="1371225580">
          <w:marLeft w:val="600"/>
          <w:marRight w:val="0"/>
          <w:marTop w:val="0"/>
          <w:marBottom w:val="0"/>
          <w:divBdr>
            <w:top w:val="none" w:sz="0" w:space="0" w:color="auto"/>
            <w:left w:val="none" w:sz="0" w:space="0" w:color="auto"/>
            <w:bottom w:val="none" w:sz="0" w:space="0" w:color="auto"/>
            <w:right w:val="none" w:sz="0" w:space="0" w:color="auto"/>
          </w:divBdr>
        </w:div>
      </w:divsChild>
    </w:div>
    <w:div w:id="830145958">
      <w:bodyDiv w:val="1"/>
      <w:marLeft w:val="0"/>
      <w:marRight w:val="0"/>
      <w:marTop w:val="0"/>
      <w:marBottom w:val="0"/>
      <w:divBdr>
        <w:top w:val="none" w:sz="0" w:space="0" w:color="auto"/>
        <w:left w:val="none" w:sz="0" w:space="0" w:color="auto"/>
        <w:bottom w:val="none" w:sz="0" w:space="0" w:color="auto"/>
        <w:right w:val="none" w:sz="0" w:space="0" w:color="auto"/>
      </w:divBdr>
      <w:divsChild>
        <w:div w:id="1769886571">
          <w:marLeft w:val="0"/>
          <w:marRight w:val="0"/>
          <w:marTop w:val="0"/>
          <w:marBottom w:val="0"/>
          <w:divBdr>
            <w:top w:val="none" w:sz="0" w:space="0" w:color="auto"/>
            <w:left w:val="none" w:sz="0" w:space="0" w:color="auto"/>
            <w:bottom w:val="none" w:sz="0" w:space="0" w:color="auto"/>
            <w:right w:val="none" w:sz="0" w:space="0" w:color="auto"/>
          </w:divBdr>
        </w:div>
        <w:div w:id="1589538361">
          <w:marLeft w:val="0"/>
          <w:marRight w:val="0"/>
          <w:marTop w:val="0"/>
          <w:marBottom w:val="0"/>
          <w:divBdr>
            <w:top w:val="none" w:sz="0" w:space="0" w:color="auto"/>
            <w:left w:val="none" w:sz="0" w:space="0" w:color="auto"/>
            <w:bottom w:val="none" w:sz="0" w:space="0" w:color="auto"/>
            <w:right w:val="none" w:sz="0" w:space="0" w:color="auto"/>
          </w:divBdr>
        </w:div>
      </w:divsChild>
    </w:div>
    <w:div w:id="902064925">
      <w:bodyDiv w:val="1"/>
      <w:marLeft w:val="0"/>
      <w:marRight w:val="0"/>
      <w:marTop w:val="0"/>
      <w:marBottom w:val="0"/>
      <w:divBdr>
        <w:top w:val="none" w:sz="0" w:space="0" w:color="auto"/>
        <w:left w:val="none" w:sz="0" w:space="0" w:color="auto"/>
        <w:bottom w:val="none" w:sz="0" w:space="0" w:color="auto"/>
        <w:right w:val="none" w:sz="0" w:space="0" w:color="auto"/>
      </w:divBdr>
      <w:divsChild>
        <w:div w:id="585920820">
          <w:marLeft w:val="600"/>
          <w:marRight w:val="0"/>
          <w:marTop w:val="0"/>
          <w:marBottom w:val="0"/>
          <w:divBdr>
            <w:top w:val="none" w:sz="0" w:space="0" w:color="auto"/>
            <w:left w:val="none" w:sz="0" w:space="0" w:color="auto"/>
            <w:bottom w:val="none" w:sz="0" w:space="0" w:color="auto"/>
            <w:right w:val="none" w:sz="0" w:space="0" w:color="auto"/>
          </w:divBdr>
        </w:div>
        <w:div w:id="2080127222">
          <w:marLeft w:val="600"/>
          <w:marRight w:val="0"/>
          <w:marTop w:val="0"/>
          <w:marBottom w:val="0"/>
          <w:divBdr>
            <w:top w:val="none" w:sz="0" w:space="0" w:color="auto"/>
            <w:left w:val="none" w:sz="0" w:space="0" w:color="auto"/>
            <w:bottom w:val="none" w:sz="0" w:space="0" w:color="auto"/>
            <w:right w:val="none" w:sz="0" w:space="0" w:color="auto"/>
          </w:divBdr>
        </w:div>
        <w:div w:id="1257599192">
          <w:marLeft w:val="600"/>
          <w:marRight w:val="0"/>
          <w:marTop w:val="0"/>
          <w:marBottom w:val="0"/>
          <w:divBdr>
            <w:top w:val="none" w:sz="0" w:space="0" w:color="auto"/>
            <w:left w:val="none" w:sz="0" w:space="0" w:color="auto"/>
            <w:bottom w:val="none" w:sz="0" w:space="0" w:color="auto"/>
            <w:right w:val="none" w:sz="0" w:space="0" w:color="auto"/>
          </w:divBdr>
        </w:div>
      </w:divsChild>
    </w:div>
    <w:div w:id="1292905659">
      <w:bodyDiv w:val="1"/>
      <w:marLeft w:val="0"/>
      <w:marRight w:val="0"/>
      <w:marTop w:val="0"/>
      <w:marBottom w:val="0"/>
      <w:divBdr>
        <w:top w:val="none" w:sz="0" w:space="0" w:color="auto"/>
        <w:left w:val="none" w:sz="0" w:space="0" w:color="auto"/>
        <w:bottom w:val="none" w:sz="0" w:space="0" w:color="auto"/>
        <w:right w:val="none" w:sz="0" w:space="0" w:color="auto"/>
      </w:divBdr>
    </w:div>
    <w:div w:id="1391533703">
      <w:bodyDiv w:val="1"/>
      <w:marLeft w:val="0"/>
      <w:marRight w:val="0"/>
      <w:marTop w:val="0"/>
      <w:marBottom w:val="0"/>
      <w:divBdr>
        <w:top w:val="none" w:sz="0" w:space="0" w:color="auto"/>
        <w:left w:val="none" w:sz="0" w:space="0" w:color="auto"/>
        <w:bottom w:val="none" w:sz="0" w:space="0" w:color="auto"/>
        <w:right w:val="none" w:sz="0" w:space="0" w:color="auto"/>
      </w:divBdr>
      <w:divsChild>
        <w:div w:id="1073233740">
          <w:marLeft w:val="0"/>
          <w:marRight w:val="0"/>
          <w:marTop w:val="0"/>
          <w:marBottom w:val="0"/>
          <w:divBdr>
            <w:top w:val="none" w:sz="0" w:space="0" w:color="auto"/>
            <w:left w:val="none" w:sz="0" w:space="0" w:color="auto"/>
            <w:bottom w:val="none" w:sz="0" w:space="0" w:color="auto"/>
            <w:right w:val="none" w:sz="0" w:space="0" w:color="auto"/>
          </w:divBdr>
        </w:div>
        <w:div w:id="1536576593">
          <w:marLeft w:val="600"/>
          <w:marRight w:val="0"/>
          <w:marTop w:val="0"/>
          <w:marBottom w:val="0"/>
          <w:divBdr>
            <w:top w:val="none" w:sz="0" w:space="0" w:color="auto"/>
            <w:left w:val="none" w:sz="0" w:space="0" w:color="auto"/>
            <w:bottom w:val="none" w:sz="0" w:space="0" w:color="auto"/>
            <w:right w:val="none" w:sz="0" w:space="0" w:color="auto"/>
          </w:divBdr>
        </w:div>
        <w:div w:id="1515418445">
          <w:marLeft w:val="600"/>
          <w:marRight w:val="0"/>
          <w:marTop w:val="0"/>
          <w:marBottom w:val="0"/>
          <w:divBdr>
            <w:top w:val="none" w:sz="0" w:space="0" w:color="auto"/>
            <w:left w:val="none" w:sz="0" w:space="0" w:color="auto"/>
            <w:bottom w:val="none" w:sz="0" w:space="0" w:color="auto"/>
            <w:right w:val="none" w:sz="0" w:space="0" w:color="auto"/>
          </w:divBdr>
        </w:div>
        <w:div w:id="2129422375">
          <w:marLeft w:val="600"/>
          <w:marRight w:val="0"/>
          <w:marTop w:val="0"/>
          <w:marBottom w:val="0"/>
          <w:divBdr>
            <w:top w:val="none" w:sz="0" w:space="0" w:color="auto"/>
            <w:left w:val="none" w:sz="0" w:space="0" w:color="auto"/>
            <w:bottom w:val="none" w:sz="0" w:space="0" w:color="auto"/>
            <w:right w:val="none" w:sz="0" w:space="0" w:color="auto"/>
          </w:divBdr>
        </w:div>
        <w:div w:id="1081415384">
          <w:marLeft w:val="600"/>
          <w:marRight w:val="0"/>
          <w:marTop w:val="0"/>
          <w:marBottom w:val="0"/>
          <w:divBdr>
            <w:top w:val="none" w:sz="0" w:space="0" w:color="auto"/>
            <w:left w:val="none" w:sz="0" w:space="0" w:color="auto"/>
            <w:bottom w:val="none" w:sz="0" w:space="0" w:color="auto"/>
            <w:right w:val="none" w:sz="0" w:space="0" w:color="auto"/>
          </w:divBdr>
        </w:div>
        <w:div w:id="1680546750">
          <w:marLeft w:val="600"/>
          <w:marRight w:val="0"/>
          <w:marTop w:val="0"/>
          <w:marBottom w:val="0"/>
          <w:divBdr>
            <w:top w:val="none" w:sz="0" w:space="0" w:color="auto"/>
            <w:left w:val="none" w:sz="0" w:space="0" w:color="auto"/>
            <w:bottom w:val="none" w:sz="0" w:space="0" w:color="auto"/>
            <w:right w:val="none" w:sz="0" w:space="0" w:color="auto"/>
          </w:divBdr>
        </w:div>
        <w:div w:id="1685356095">
          <w:marLeft w:val="600"/>
          <w:marRight w:val="0"/>
          <w:marTop w:val="0"/>
          <w:marBottom w:val="0"/>
          <w:divBdr>
            <w:top w:val="none" w:sz="0" w:space="0" w:color="auto"/>
            <w:left w:val="none" w:sz="0" w:space="0" w:color="auto"/>
            <w:bottom w:val="none" w:sz="0" w:space="0" w:color="auto"/>
            <w:right w:val="none" w:sz="0" w:space="0" w:color="auto"/>
          </w:divBdr>
        </w:div>
        <w:div w:id="1734691578">
          <w:marLeft w:val="600"/>
          <w:marRight w:val="0"/>
          <w:marTop w:val="0"/>
          <w:marBottom w:val="0"/>
          <w:divBdr>
            <w:top w:val="none" w:sz="0" w:space="0" w:color="auto"/>
            <w:left w:val="none" w:sz="0" w:space="0" w:color="auto"/>
            <w:bottom w:val="none" w:sz="0" w:space="0" w:color="auto"/>
            <w:right w:val="none" w:sz="0" w:space="0" w:color="auto"/>
          </w:divBdr>
        </w:div>
        <w:div w:id="2060201052">
          <w:marLeft w:val="600"/>
          <w:marRight w:val="0"/>
          <w:marTop w:val="0"/>
          <w:marBottom w:val="0"/>
          <w:divBdr>
            <w:top w:val="none" w:sz="0" w:space="0" w:color="auto"/>
            <w:left w:val="none" w:sz="0" w:space="0" w:color="auto"/>
            <w:bottom w:val="none" w:sz="0" w:space="0" w:color="auto"/>
            <w:right w:val="none" w:sz="0" w:space="0" w:color="auto"/>
          </w:divBdr>
        </w:div>
        <w:div w:id="1306160544">
          <w:marLeft w:val="600"/>
          <w:marRight w:val="0"/>
          <w:marTop w:val="0"/>
          <w:marBottom w:val="0"/>
          <w:divBdr>
            <w:top w:val="none" w:sz="0" w:space="0" w:color="auto"/>
            <w:left w:val="none" w:sz="0" w:space="0" w:color="auto"/>
            <w:bottom w:val="none" w:sz="0" w:space="0" w:color="auto"/>
            <w:right w:val="none" w:sz="0" w:space="0" w:color="auto"/>
          </w:divBdr>
        </w:div>
        <w:div w:id="836385965">
          <w:marLeft w:val="0"/>
          <w:marRight w:val="0"/>
          <w:marTop w:val="0"/>
          <w:marBottom w:val="0"/>
          <w:divBdr>
            <w:top w:val="none" w:sz="0" w:space="0" w:color="auto"/>
            <w:left w:val="none" w:sz="0" w:space="0" w:color="auto"/>
            <w:bottom w:val="none" w:sz="0" w:space="0" w:color="auto"/>
            <w:right w:val="none" w:sz="0" w:space="0" w:color="auto"/>
          </w:divBdr>
        </w:div>
        <w:div w:id="1463889749">
          <w:marLeft w:val="0"/>
          <w:marRight w:val="0"/>
          <w:marTop w:val="0"/>
          <w:marBottom w:val="0"/>
          <w:divBdr>
            <w:top w:val="none" w:sz="0" w:space="0" w:color="auto"/>
            <w:left w:val="none" w:sz="0" w:space="0" w:color="auto"/>
            <w:bottom w:val="none" w:sz="0" w:space="0" w:color="auto"/>
            <w:right w:val="none" w:sz="0" w:space="0" w:color="auto"/>
          </w:divBdr>
        </w:div>
        <w:div w:id="1744638752">
          <w:marLeft w:val="0"/>
          <w:marRight w:val="0"/>
          <w:marTop w:val="0"/>
          <w:marBottom w:val="0"/>
          <w:divBdr>
            <w:top w:val="none" w:sz="0" w:space="0" w:color="auto"/>
            <w:left w:val="none" w:sz="0" w:space="0" w:color="auto"/>
            <w:bottom w:val="none" w:sz="0" w:space="0" w:color="auto"/>
            <w:right w:val="none" w:sz="0" w:space="0" w:color="auto"/>
          </w:divBdr>
        </w:div>
        <w:div w:id="1354771666">
          <w:marLeft w:val="600"/>
          <w:marRight w:val="0"/>
          <w:marTop w:val="0"/>
          <w:marBottom w:val="0"/>
          <w:divBdr>
            <w:top w:val="none" w:sz="0" w:space="0" w:color="auto"/>
            <w:left w:val="none" w:sz="0" w:space="0" w:color="auto"/>
            <w:bottom w:val="none" w:sz="0" w:space="0" w:color="auto"/>
            <w:right w:val="none" w:sz="0" w:space="0" w:color="auto"/>
          </w:divBdr>
        </w:div>
        <w:div w:id="50929265">
          <w:marLeft w:val="600"/>
          <w:marRight w:val="0"/>
          <w:marTop w:val="0"/>
          <w:marBottom w:val="0"/>
          <w:divBdr>
            <w:top w:val="none" w:sz="0" w:space="0" w:color="auto"/>
            <w:left w:val="none" w:sz="0" w:space="0" w:color="auto"/>
            <w:bottom w:val="none" w:sz="0" w:space="0" w:color="auto"/>
            <w:right w:val="none" w:sz="0" w:space="0" w:color="auto"/>
          </w:divBdr>
        </w:div>
        <w:div w:id="1567187369">
          <w:marLeft w:val="600"/>
          <w:marRight w:val="0"/>
          <w:marTop w:val="0"/>
          <w:marBottom w:val="0"/>
          <w:divBdr>
            <w:top w:val="none" w:sz="0" w:space="0" w:color="auto"/>
            <w:left w:val="none" w:sz="0" w:space="0" w:color="auto"/>
            <w:bottom w:val="none" w:sz="0" w:space="0" w:color="auto"/>
            <w:right w:val="none" w:sz="0" w:space="0" w:color="auto"/>
          </w:divBdr>
        </w:div>
        <w:div w:id="902638145">
          <w:marLeft w:val="600"/>
          <w:marRight w:val="0"/>
          <w:marTop w:val="0"/>
          <w:marBottom w:val="0"/>
          <w:divBdr>
            <w:top w:val="none" w:sz="0" w:space="0" w:color="auto"/>
            <w:left w:val="none" w:sz="0" w:space="0" w:color="auto"/>
            <w:bottom w:val="none" w:sz="0" w:space="0" w:color="auto"/>
            <w:right w:val="none" w:sz="0" w:space="0" w:color="auto"/>
          </w:divBdr>
        </w:div>
        <w:div w:id="139468999">
          <w:marLeft w:val="600"/>
          <w:marRight w:val="0"/>
          <w:marTop w:val="0"/>
          <w:marBottom w:val="0"/>
          <w:divBdr>
            <w:top w:val="none" w:sz="0" w:space="0" w:color="auto"/>
            <w:left w:val="none" w:sz="0" w:space="0" w:color="auto"/>
            <w:bottom w:val="none" w:sz="0" w:space="0" w:color="auto"/>
            <w:right w:val="none" w:sz="0" w:space="0" w:color="auto"/>
          </w:divBdr>
        </w:div>
        <w:div w:id="300618485">
          <w:marLeft w:val="600"/>
          <w:marRight w:val="0"/>
          <w:marTop w:val="0"/>
          <w:marBottom w:val="0"/>
          <w:divBdr>
            <w:top w:val="none" w:sz="0" w:space="0" w:color="auto"/>
            <w:left w:val="none" w:sz="0" w:space="0" w:color="auto"/>
            <w:bottom w:val="none" w:sz="0" w:space="0" w:color="auto"/>
            <w:right w:val="none" w:sz="0" w:space="0" w:color="auto"/>
          </w:divBdr>
        </w:div>
        <w:div w:id="1282764545">
          <w:marLeft w:val="600"/>
          <w:marRight w:val="0"/>
          <w:marTop w:val="0"/>
          <w:marBottom w:val="0"/>
          <w:divBdr>
            <w:top w:val="none" w:sz="0" w:space="0" w:color="auto"/>
            <w:left w:val="none" w:sz="0" w:space="0" w:color="auto"/>
            <w:bottom w:val="none" w:sz="0" w:space="0" w:color="auto"/>
            <w:right w:val="none" w:sz="0" w:space="0" w:color="auto"/>
          </w:divBdr>
        </w:div>
        <w:div w:id="424427001">
          <w:marLeft w:val="600"/>
          <w:marRight w:val="0"/>
          <w:marTop w:val="0"/>
          <w:marBottom w:val="0"/>
          <w:divBdr>
            <w:top w:val="none" w:sz="0" w:space="0" w:color="auto"/>
            <w:left w:val="none" w:sz="0" w:space="0" w:color="auto"/>
            <w:bottom w:val="none" w:sz="0" w:space="0" w:color="auto"/>
            <w:right w:val="none" w:sz="0" w:space="0" w:color="auto"/>
          </w:divBdr>
        </w:div>
        <w:div w:id="160892319">
          <w:marLeft w:val="600"/>
          <w:marRight w:val="0"/>
          <w:marTop w:val="0"/>
          <w:marBottom w:val="0"/>
          <w:divBdr>
            <w:top w:val="none" w:sz="0" w:space="0" w:color="auto"/>
            <w:left w:val="none" w:sz="0" w:space="0" w:color="auto"/>
            <w:bottom w:val="none" w:sz="0" w:space="0" w:color="auto"/>
            <w:right w:val="none" w:sz="0" w:space="0" w:color="auto"/>
          </w:divBdr>
        </w:div>
        <w:div w:id="544636155">
          <w:marLeft w:val="600"/>
          <w:marRight w:val="0"/>
          <w:marTop w:val="0"/>
          <w:marBottom w:val="0"/>
          <w:divBdr>
            <w:top w:val="none" w:sz="0" w:space="0" w:color="auto"/>
            <w:left w:val="none" w:sz="0" w:space="0" w:color="auto"/>
            <w:bottom w:val="none" w:sz="0" w:space="0" w:color="auto"/>
            <w:right w:val="none" w:sz="0" w:space="0" w:color="auto"/>
          </w:divBdr>
        </w:div>
        <w:div w:id="1768041581">
          <w:marLeft w:val="600"/>
          <w:marRight w:val="0"/>
          <w:marTop w:val="0"/>
          <w:marBottom w:val="0"/>
          <w:divBdr>
            <w:top w:val="none" w:sz="0" w:space="0" w:color="auto"/>
            <w:left w:val="none" w:sz="0" w:space="0" w:color="auto"/>
            <w:bottom w:val="none" w:sz="0" w:space="0" w:color="auto"/>
            <w:right w:val="none" w:sz="0" w:space="0" w:color="auto"/>
          </w:divBdr>
        </w:div>
        <w:div w:id="1686857650">
          <w:marLeft w:val="600"/>
          <w:marRight w:val="0"/>
          <w:marTop w:val="0"/>
          <w:marBottom w:val="0"/>
          <w:divBdr>
            <w:top w:val="none" w:sz="0" w:space="0" w:color="auto"/>
            <w:left w:val="none" w:sz="0" w:space="0" w:color="auto"/>
            <w:bottom w:val="none" w:sz="0" w:space="0" w:color="auto"/>
            <w:right w:val="none" w:sz="0" w:space="0" w:color="auto"/>
          </w:divBdr>
        </w:div>
        <w:div w:id="884176152">
          <w:marLeft w:val="600"/>
          <w:marRight w:val="0"/>
          <w:marTop w:val="0"/>
          <w:marBottom w:val="0"/>
          <w:divBdr>
            <w:top w:val="none" w:sz="0" w:space="0" w:color="auto"/>
            <w:left w:val="none" w:sz="0" w:space="0" w:color="auto"/>
            <w:bottom w:val="none" w:sz="0" w:space="0" w:color="auto"/>
            <w:right w:val="none" w:sz="0" w:space="0" w:color="auto"/>
          </w:divBdr>
        </w:div>
        <w:div w:id="1275792578">
          <w:marLeft w:val="600"/>
          <w:marRight w:val="0"/>
          <w:marTop w:val="0"/>
          <w:marBottom w:val="0"/>
          <w:divBdr>
            <w:top w:val="none" w:sz="0" w:space="0" w:color="auto"/>
            <w:left w:val="none" w:sz="0" w:space="0" w:color="auto"/>
            <w:bottom w:val="none" w:sz="0" w:space="0" w:color="auto"/>
            <w:right w:val="none" w:sz="0" w:space="0" w:color="auto"/>
          </w:divBdr>
        </w:div>
        <w:div w:id="1735732924">
          <w:marLeft w:val="600"/>
          <w:marRight w:val="0"/>
          <w:marTop w:val="0"/>
          <w:marBottom w:val="0"/>
          <w:divBdr>
            <w:top w:val="none" w:sz="0" w:space="0" w:color="auto"/>
            <w:left w:val="none" w:sz="0" w:space="0" w:color="auto"/>
            <w:bottom w:val="none" w:sz="0" w:space="0" w:color="auto"/>
            <w:right w:val="none" w:sz="0" w:space="0" w:color="auto"/>
          </w:divBdr>
        </w:div>
        <w:div w:id="2052225523">
          <w:marLeft w:val="600"/>
          <w:marRight w:val="0"/>
          <w:marTop w:val="0"/>
          <w:marBottom w:val="0"/>
          <w:divBdr>
            <w:top w:val="none" w:sz="0" w:space="0" w:color="auto"/>
            <w:left w:val="none" w:sz="0" w:space="0" w:color="auto"/>
            <w:bottom w:val="none" w:sz="0" w:space="0" w:color="auto"/>
            <w:right w:val="none" w:sz="0" w:space="0" w:color="auto"/>
          </w:divBdr>
        </w:div>
        <w:div w:id="300575338">
          <w:marLeft w:val="600"/>
          <w:marRight w:val="0"/>
          <w:marTop w:val="0"/>
          <w:marBottom w:val="0"/>
          <w:divBdr>
            <w:top w:val="none" w:sz="0" w:space="0" w:color="auto"/>
            <w:left w:val="none" w:sz="0" w:space="0" w:color="auto"/>
            <w:bottom w:val="none" w:sz="0" w:space="0" w:color="auto"/>
            <w:right w:val="none" w:sz="0" w:space="0" w:color="auto"/>
          </w:divBdr>
        </w:div>
        <w:div w:id="167991357">
          <w:marLeft w:val="600"/>
          <w:marRight w:val="0"/>
          <w:marTop w:val="0"/>
          <w:marBottom w:val="0"/>
          <w:divBdr>
            <w:top w:val="none" w:sz="0" w:space="0" w:color="auto"/>
            <w:left w:val="none" w:sz="0" w:space="0" w:color="auto"/>
            <w:bottom w:val="none" w:sz="0" w:space="0" w:color="auto"/>
            <w:right w:val="none" w:sz="0" w:space="0" w:color="auto"/>
          </w:divBdr>
        </w:div>
        <w:div w:id="1035889700">
          <w:marLeft w:val="600"/>
          <w:marRight w:val="0"/>
          <w:marTop w:val="0"/>
          <w:marBottom w:val="0"/>
          <w:divBdr>
            <w:top w:val="none" w:sz="0" w:space="0" w:color="auto"/>
            <w:left w:val="none" w:sz="0" w:space="0" w:color="auto"/>
            <w:bottom w:val="none" w:sz="0" w:space="0" w:color="auto"/>
            <w:right w:val="none" w:sz="0" w:space="0" w:color="auto"/>
          </w:divBdr>
        </w:div>
        <w:div w:id="1334455055">
          <w:marLeft w:val="0"/>
          <w:marRight w:val="0"/>
          <w:marTop w:val="0"/>
          <w:marBottom w:val="0"/>
          <w:divBdr>
            <w:top w:val="none" w:sz="0" w:space="0" w:color="auto"/>
            <w:left w:val="none" w:sz="0" w:space="0" w:color="auto"/>
            <w:bottom w:val="none" w:sz="0" w:space="0" w:color="auto"/>
            <w:right w:val="none" w:sz="0" w:space="0" w:color="auto"/>
          </w:divBdr>
        </w:div>
        <w:div w:id="1818767429">
          <w:marLeft w:val="0"/>
          <w:marRight w:val="0"/>
          <w:marTop w:val="0"/>
          <w:marBottom w:val="0"/>
          <w:divBdr>
            <w:top w:val="none" w:sz="0" w:space="0" w:color="auto"/>
            <w:left w:val="none" w:sz="0" w:space="0" w:color="auto"/>
            <w:bottom w:val="none" w:sz="0" w:space="0" w:color="auto"/>
            <w:right w:val="none" w:sz="0" w:space="0" w:color="auto"/>
          </w:divBdr>
        </w:div>
        <w:div w:id="1800604522">
          <w:marLeft w:val="0"/>
          <w:marRight w:val="0"/>
          <w:marTop w:val="0"/>
          <w:marBottom w:val="0"/>
          <w:divBdr>
            <w:top w:val="none" w:sz="0" w:space="0" w:color="auto"/>
            <w:left w:val="none" w:sz="0" w:space="0" w:color="auto"/>
            <w:bottom w:val="none" w:sz="0" w:space="0" w:color="auto"/>
            <w:right w:val="none" w:sz="0" w:space="0" w:color="auto"/>
          </w:divBdr>
        </w:div>
        <w:div w:id="1895191172">
          <w:marLeft w:val="600"/>
          <w:marRight w:val="0"/>
          <w:marTop w:val="0"/>
          <w:marBottom w:val="0"/>
          <w:divBdr>
            <w:top w:val="none" w:sz="0" w:space="0" w:color="auto"/>
            <w:left w:val="none" w:sz="0" w:space="0" w:color="auto"/>
            <w:bottom w:val="none" w:sz="0" w:space="0" w:color="auto"/>
            <w:right w:val="none" w:sz="0" w:space="0" w:color="auto"/>
          </w:divBdr>
        </w:div>
        <w:div w:id="561260665">
          <w:marLeft w:val="600"/>
          <w:marRight w:val="0"/>
          <w:marTop w:val="0"/>
          <w:marBottom w:val="0"/>
          <w:divBdr>
            <w:top w:val="none" w:sz="0" w:space="0" w:color="auto"/>
            <w:left w:val="none" w:sz="0" w:space="0" w:color="auto"/>
            <w:bottom w:val="none" w:sz="0" w:space="0" w:color="auto"/>
            <w:right w:val="none" w:sz="0" w:space="0" w:color="auto"/>
          </w:divBdr>
        </w:div>
        <w:div w:id="1349987231">
          <w:marLeft w:val="600"/>
          <w:marRight w:val="0"/>
          <w:marTop w:val="0"/>
          <w:marBottom w:val="0"/>
          <w:divBdr>
            <w:top w:val="none" w:sz="0" w:space="0" w:color="auto"/>
            <w:left w:val="none" w:sz="0" w:space="0" w:color="auto"/>
            <w:bottom w:val="none" w:sz="0" w:space="0" w:color="auto"/>
            <w:right w:val="none" w:sz="0" w:space="0" w:color="auto"/>
          </w:divBdr>
        </w:div>
        <w:div w:id="275916021">
          <w:marLeft w:val="600"/>
          <w:marRight w:val="0"/>
          <w:marTop w:val="0"/>
          <w:marBottom w:val="0"/>
          <w:divBdr>
            <w:top w:val="none" w:sz="0" w:space="0" w:color="auto"/>
            <w:left w:val="none" w:sz="0" w:space="0" w:color="auto"/>
            <w:bottom w:val="none" w:sz="0" w:space="0" w:color="auto"/>
            <w:right w:val="none" w:sz="0" w:space="0" w:color="auto"/>
          </w:divBdr>
        </w:div>
        <w:div w:id="1808815312">
          <w:marLeft w:val="600"/>
          <w:marRight w:val="0"/>
          <w:marTop w:val="0"/>
          <w:marBottom w:val="0"/>
          <w:divBdr>
            <w:top w:val="none" w:sz="0" w:space="0" w:color="auto"/>
            <w:left w:val="none" w:sz="0" w:space="0" w:color="auto"/>
            <w:bottom w:val="none" w:sz="0" w:space="0" w:color="auto"/>
            <w:right w:val="none" w:sz="0" w:space="0" w:color="auto"/>
          </w:divBdr>
        </w:div>
        <w:div w:id="1652173797">
          <w:marLeft w:val="600"/>
          <w:marRight w:val="0"/>
          <w:marTop w:val="0"/>
          <w:marBottom w:val="0"/>
          <w:divBdr>
            <w:top w:val="none" w:sz="0" w:space="0" w:color="auto"/>
            <w:left w:val="none" w:sz="0" w:space="0" w:color="auto"/>
            <w:bottom w:val="none" w:sz="0" w:space="0" w:color="auto"/>
            <w:right w:val="none" w:sz="0" w:space="0" w:color="auto"/>
          </w:divBdr>
        </w:div>
        <w:div w:id="1959143952">
          <w:marLeft w:val="600"/>
          <w:marRight w:val="0"/>
          <w:marTop w:val="0"/>
          <w:marBottom w:val="0"/>
          <w:divBdr>
            <w:top w:val="none" w:sz="0" w:space="0" w:color="auto"/>
            <w:left w:val="none" w:sz="0" w:space="0" w:color="auto"/>
            <w:bottom w:val="none" w:sz="0" w:space="0" w:color="auto"/>
            <w:right w:val="none" w:sz="0" w:space="0" w:color="auto"/>
          </w:divBdr>
        </w:div>
        <w:div w:id="767698614">
          <w:marLeft w:val="600"/>
          <w:marRight w:val="0"/>
          <w:marTop w:val="0"/>
          <w:marBottom w:val="0"/>
          <w:divBdr>
            <w:top w:val="none" w:sz="0" w:space="0" w:color="auto"/>
            <w:left w:val="none" w:sz="0" w:space="0" w:color="auto"/>
            <w:bottom w:val="none" w:sz="0" w:space="0" w:color="auto"/>
            <w:right w:val="none" w:sz="0" w:space="0" w:color="auto"/>
          </w:divBdr>
        </w:div>
        <w:div w:id="931355050">
          <w:marLeft w:val="600"/>
          <w:marRight w:val="0"/>
          <w:marTop w:val="0"/>
          <w:marBottom w:val="0"/>
          <w:divBdr>
            <w:top w:val="none" w:sz="0" w:space="0" w:color="auto"/>
            <w:left w:val="none" w:sz="0" w:space="0" w:color="auto"/>
            <w:bottom w:val="none" w:sz="0" w:space="0" w:color="auto"/>
            <w:right w:val="none" w:sz="0" w:space="0" w:color="auto"/>
          </w:divBdr>
        </w:div>
        <w:div w:id="17774687">
          <w:marLeft w:val="0"/>
          <w:marRight w:val="0"/>
          <w:marTop w:val="0"/>
          <w:marBottom w:val="0"/>
          <w:divBdr>
            <w:top w:val="none" w:sz="0" w:space="0" w:color="auto"/>
            <w:left w:val="none" w:sz="0" w:space="0" w:color="auto"/>
            <w:bottom w:val="none" w:sz="0" w:space="0" w:color="auto"/>
            <w:right w:val="none" w:sz="0" w:space="0" w:color="auto"/>
          </w:divBdr>
        </w:div>
        <w:div w:id="443765756">
          <w:marLeft w:val="0"/>
          <w:marRight w:val="0"/>
          <w:marTop w:val="0"/>
          <w:marBottom w:val="0"/>
          <w:divBdr>
            <w:top w:val="none" w:sz="0" w:space="0" w:color="auto"/>
            <w:left w:val="none" w:sz="0" w:space="0" w:color="auto"/>
            <w:bottom w:val="none" w:sz="0" w:space="0" w:color="auto"/>
            <w:right w:val="none" w:sz="0" w:space="0" w:color="auto"/>
          </w:divBdr>
        </w:div>
        <w:div w:id="36245504">
          <w:marLeft w:val="0"/>
          <w:marRight w:val="0"/>
          <w:marTop w:val="0"/>
          <w:marBottom w:val="0"/>
          <w:divBdr>
            <w:top w:val="none" w:sz="0" w:space="0" w:color="auto"/>
            <w:left w:val="none" w:sz="0" w:space="0" w:color="auto"/>
            <w:bottom w:val="none" w:sz="0" w:space="0" w:color="auto"/>
            <w:right w:val="none" w:sz="0" w:space="0" w:color="auto"/>
          </w:divBdr>
        </w:div>
      </w:divsChild>
    </w:div>
    <w:div w:id="1410151553">
      <w:bodyDiv w:val="1"/>
      <w:marLeft w:val="0"/>
      <w:marRight w:val="0"/>
      <w:marTop w:val="0"/>
      <w:marBottom w:val="0"/>
      <w:divBdr>
        <w:top w:val="none" w:sz="0" w:space="0" w:color="auto"/>
        <w:left w:val="none" w:sz="0" w:space="0" w:color="auto"/>
        <w:bottom w:val="none" w:sz="0" w:space="0" w:color="auto"/>
        <w:right w:val="none" w:sz="0" w:space="0" w:color="auto"/>
      </w:divBdr>
      <w:divsChild>
        <w:div w:id="245917982">
          <w:marLeft w:val="0"/>
          <w:marRight w:val="0"/>
          <w:marTop w:val="0"/>
          <w:marBottom w:val="0"/>
          <w:divBdr>
            <w:top w:val="none" w:sz="0" w:space="0" w:color="auto"/>
            <w:left w:val="none" w:sz="0" w:space="0" w:color="auto"/>
            <w:bottom w:val="none" w:sz="0" w:space="0" w:color="auto"/>
            <w:right w:val="none" w:sz="0" w:space="0" w:color="auto"/>
          </w:divBdr>
        </w:div>
        <w:div w:id="1170750577">
          <w:marLeft w:val="600"/>
          <w:marRight w:val="0"/>
          <w:marTop w:val="0"/>
          <w:marBottom w:val="0"/>
          <w:divBdr>
            <w:top w:val="none" w:sz="0" w:space="0" w:color="auto"/>
            <w:left w:val="none" w:sz="0" w:space="0" w:color="auto"/>
            <w:bottom w:val="none" w:sz="0" w:space="0" w:color="auto"/>
            <w:right w:val="none" w:sz="0" w:space="0" w:color="auto"/>
          </w:divBdr>
        </w:div>
        <w:div w:id="1222016392">
          <w:marLeft w:val="600"/>
          <w:marRight w:val="0"/>
          <w:marTop w:val="0"/>
          <w:marBottom w:val="0"/>
          <w:divBdr>
            <w:top w:val="none" w:sz="0" w:space="0" w:color="auto"/>
            <w:left w:val="none" w:sz="0" w:space="0" w:color="auto"/>
            <w:bottom w:val="none" w:sz="0" w:space="0" w:color="auto"/>
            <w:right w:val="none" w:sz="0" w:space="0" w:color="auto"/>
          </w:divBdr>
        </w:div>
        <w:div w:id="124275799">
          <w:marLeft w:val="600"/>
          <w:marRight w:val="0"/>
          <w:marTop w:val="0"/>
          <w:marBottom w:val="0"/>
          <w:divBdr>
            <w:top w:val="none" w:sz="0" w:space="0" w:color="auto"/>
            <w:left w:val="none" w:sz="0" w:space="0" w:color="auto"/>
            <w:bottom w:val="none" w:sz="0" w:space="0" w:color="auto"/>
            <w:right w:val="none" w:sz="0" w:space="0" w:color="auto"/>
          </w:divBdr>
        </w:div>
        <w:div w:id="840120651">
          <w:marLeft w:val="600"/>
          <w:marRight w:val="0"/>
          <w:marTop w:val="0"/>
          <w:marBottom w:val="0"/>
          <w:divBdr>
            <w:top w:val="none" w:sz="0" w:space="0" w:color="auto"/>
            <w:left w:val="none" w:sz="0" w:space="0" w:color="auto"/>
            <w:bottom w:val="none" w:sz="0" w:space="0" w:color="auto"/>
            <w:right w:val="none" w:sz="0" w:space="0" w:color="auto"/>
          </w:divBdr>
        </w:div>
        <w:div w:id="2144226308">
          <w:marLeft w:val="600"/>
          <w:marRight w:val="0"/>
          <w:marTop w:val="0"/>
          <w:marBottom w:val="0"/>
          <w:divBdr>
            <w:top w:val="none" w:sz="0" w:space="0" w:color="auto"/>
            <w:left w:val="none" w:sz="0" w:space="0" w:color="auto"/>
            <w:bottom w:val="none" w:sz="0" w:space="0" w:color="auto"/>
            <w:right w:val="none" w:sz="0" w:space="0" w:color="auto"/>
          </w:divBdr>
        </w:div>
        <w:div w:id="1321814987">
          <w:marLeft w:val="600"/>
          <w:marRight w:val="0"/>
          <w:marTop w:val="0"/>
          <w:marBottom w:val="0"/>
          <w:divBdr>
            <w:top w:val="none" w:sz="0" w:space="0" w:color="auto"/>
            <w:left w:val="none" w:sz="0" w:space="0" w:color="auto"/>
            <w:bottom w:val="none" w:sz="0" w:space="0" w:color="auto"/>
            <w:right w:val="none" w:sz="0" w:space="0" w:color="auto"/>
          </w:divBdr>
        </w:div>
        <w:div w:id="1083337547">
          <w:marLeft w:val="600"/>
          <w:marRight w:val="0"/>
          <w:marTop w:val="0"/>
          <w:marBottom w:val="0"/>
          <w:divBdr>
            <w:top w:val="none" w:sz="0" w:space="0" w:color="auto"/>
            <w:left w:val="none" w:sz="0" w:space="0" w:color="auto"/>
            <w:bottom w:val="none" w:sz="0" w:space="0" w:color="auto"/>
            <w:right w:val="none" w:sz="0" w:space="0" w:color="auto"/>
          </w:divBdr>
        </w:div>
        <w:div w:id="1005480031">
          <w:marLeft w:val="600"/>
          <w:marRight w:val="0"/>
          <w:marTop w:val="0"/>
          <w:marBottom w:val="0"/>
          <w:divBdr>
            <w:top w:val="none" w:sz="0" w:space="0" w:color="auto"/>
            <w:left w:val="none" w:sz="0" w:space="0" w:color="auto"/>
            <w:bottom w:val="none" w:sz="0" w:space="0" w:color="auto"/>
            <w:right w:val="none" w:sz="0" w:space="0" w:color="auto"/>
          </w:divBdr>
        </w:div>
        <w:div w:id="690103946">
          <w:marLeft w:val="600"/>
          <w:marRight w:val="0"/>
          <w:marTop w:val="0"/>
          <w:marBottom w:val="0"/>
          <w:divBdr>
            <w:top w:val="none" w:sz="0" w:space="0" w:color="auto"/>
            <w:left w:val="none" w:sz="0" w:space="0" w:color="auto"/>
            <w:bottom w:val="none" w:sz="0" w:space="0" w:color="auto"/>
            <w:right w:val="none" w:sz="0" w:space="0" w:color="auto"/>
          </w:divBdr>
        </w:div>
        <w:div w:id="11420000">
          <w:marLeft w:val="0"/>
          <w:marRight w:val="0"/>
          <w:marTop w:val="0"/>
          <w:marBottom w:val="0"/>
          <w:divBdr>
            <w:top w:val="none" w:sz="0" w:space="0" w:color="auto"/>
            <w:left w:val="none" w:sz="0" w:space="0" w:color="auto"/>
            <w:bottom w:val="none" w:sz="0" w:space="0" w:color="auto"/>
            <w:right w:val="none" w:sz="0" w:space="0" w:color="auto"/>
          </w:divBdr>
        </w:div>
        <w:div w:id="507646419">
          <w:marLeft w:val="0"/>
          <w:marRight w:val="0"/>
          <w:marTop w:val="0"/>
          <w:marBottom w:val="0"/>
          <w:divBdr>
            <w:top w:val="none" w:sz="0" w:space="0" w:color="auto"/>
            <w:left w:val="none" w:sz="0" w:space="0" w:color="auto"/>
            <w:bottom w:val="none" w:sz="0" w:space="0" w:color="auto"/>
            <w:right w:val="none" w:sz="0" w:space="0" w:color="auto"/>
          </w:divBdr>
        </w:div>
        <w:div w:id="1718627491">
          <w:marLeft w:val="0"/>
          <w:marRight w:val="0"/>
          <w:marTop w:val="0"/>
          <w:marBottom w:val="0"/>
          <w:divBdr>
            <w:top w:val="none" w:sz="0" w:space="0" w:color="auto"/>
            <w:left w:val="none" w:sz="0" w:space="0" w:color="auto"/>
            <w:bottom w:val="none" w:sz="0" w:space="0" w:color="auto"/>
            <w:right w:val="none" w:sz="0" w:space="0" w:color="auto"/>
          </w:divBdr>
        </w:div>
        <w:div w:id="123501221">
          <w:marLeft w:val="600"/>
          <w:marRight w:val="0"/>
          <w:marTop w:val="0"/>
          <w:marBottom w:val="0"/>
          <w:divBdr>
            <w:top w:val="none" w:sz="0" w:space="0" w:color="auto"/>
            <w:left w:val="none" w:sz="0" w:space="0" w:color="auto"/>
            <w:bottom w:val="none" w:sz="0" w:space="0" w:color="auto"/>
            <w:right w:val="none" w:sz="0" w:space="0" w:color="auto"/>
          </w:divBdr>
        </w:div>
        <w:div w:id="1054355989">
          <w:marLeft w:val="600"/>
          <w:marRight w:val="0"/>
          <w:marTop w:val="0"/>
          <w:marBottom w:val="0"/>
          <w:divBdr>
            <w:top w:val="none" w:sz="0" w:space="0" w:color="auto"/>
            <w:left w:val="none" w:sz="0" w:space="0" w:color="auto"/>
            <w:bottom w:val="none" w:sz="0" w:space="0" w:color="auto"/>
            <w:right w:val="none" w:sz="0" w:space="0" w:color="auto"/>
          </w:divBdr>
        </w:div>
        <w:div w:id="1571505160">
          <w:marLeft w:val="600"/>
          <w:marRight w:val="0"/>
          <w:marTop w:val="0"/>
          <w:marBottom w:val="0"/>
          <w:divBdr>
            <w:top w:val="none" w:sz="0" w:space="0" w:color="auto"/>
            <w:left w:val="none" w:sz="0" w:space="0" w:color="auto"/>
            <w:bottom w:val="none" w:sz="0" w:space="0" w:color="auto"/>
            <w:right w:val="none" w:sz="0" w:space="0" w:color="auto"/>
          </w:divBdr>
        </w:div>
        <w:div w:id="293564543">
          <w:marLeft w:val="600"/>
          <w:marRight w:val="0"/>
          <w:marTop w:val="0"/>
          <w:marBottom w:val="0"/>
          <w:divBdr>
            <w:top w:val="none" w:sz="0" w:space="0" w:color="auto"/>
            <w:left w:val="none" w:sz="0" w:space="0" w:color="auto"/>
            <w:bottom w:val="none" w:sz="0" w:space="0" w:color="auto"/>
            <w:right w:val="none" w:sz="0" w:space="0" w:color="auto"/>
          </w:divBdr>
        </w:div>
        <w:div w:id="1572471838">
          <w:marLeft w:val="600"/>
          <w:marRight w:val="0"/>
          <w:marTop w:val="0"/>
          <w:marBottom w:val="0"/>
          <w:divBdr>
            <w:top w:val="none" w:sz="0" w:space="0" w:color="auto"/>
            <w:left w:val="none" w:sz="0" w:space="0" w:color="auto"/>
            <w:bottom w:val="none" w:sz="0" w:space="0" w:color="auto"/>
            <w:right w:val="none" w:sz="0" w:space="0" w:color="auto"/>
          </w:divBdr>
        </w:div>
        <w:div w:id="137966247">
          <w:marLeft w:val="600"/>
          <w:marRight w:val="0"/>
          <w:marTop w:val="0"/>
          <w:marBottom w:val="0"/>
          <w:divBdr>
            <w:top w:val="none" w:sz="0" w:space="0" w:color="auto"/>
            <w:left w:val="none" w:sz="0" w:space="0" w:color="auto"/>
            <w:bottom w:val="none" w:sz="0" w:space="0" w:color="auto"/>
            <w:right w:val="none" w:sz="0" w:space="0" w:color="auto"/>
          </w:divBdr>
        </w:div>
        <w:div w:id="1197625452">
          <w:marLeft w:val="600"/>
          <w:marRight w:val="0"/>
          <w:marTop w:val="0"/>
          <w:marBottom w:val="0"/>
          <w:divBdr>
            <w:top w:val="none" w:sz="0" w:space="0" w:color="auto"/>
            <w:left w:val="none" w:sz="0" w:space="0" w:color="auto"/>
            <w:bottom w:val="none" w:sz="0" w:space="0" w:color="auto"/>
            <w:right w:val="none" w:sz="0" w:space="0" w:color="auto"/>
          </w:divBdr>
        </w:div>
        <w:div w:id="1642495107">
          <w:marLeft w:val="600"/>
          <w:marRight w:val="0"/>
          <w:marTop w:val="0"/>
          <w:marBottom w:val="0"/>
          <w:divBdr>
            <w:top w:val="none" w:sz="0" w:space="0" w:color="auto"/>
            <w:left w:val="none" w:sz="0" w:space="0" w:color="auto"/>
            <w:bottom w:val="none" w:sz="0" w:space="0" w:color="auto"/>
            <w:right w:val="none" w:sz="0" w:space="0" w:color="auto"/>
          </w:divBdr>
        </w:div>
        <w:div w:id="1702976332">
          <w:marLeft w:val="600"/>
          <w:marRight w:val="0"/>
          <w:marTop w:val="0"/>
          <w:marBottom w:val="0"/>
          <w:divBdr>
            <w:top w:val="none" w:sz="0" w:space="0" w:color="auto"/>
            <w:left w:val="none" w:sz="0" w:space="0" w:color="auto"/>
            <w:bottom w:val="none" w:sz="0" w:space="0" w:color="auto"/>
            <w:right w:val="none" w:sz="0" w:space="0" w:color="auto"/>
          </w:divBdr>
        </w:div>
        <w:div w:id="539173442">
          <w:marLeft w:val="600"/>
          <w:marRight w:val="0"/>
          <w:marTop w:val="0"/>
          <w:marBottom w:val="0"/>
          <w:divBdr>
            <w:top w:val="none" w:sz="0" w:space="0" w:color="auto"/>
            <w:left w:val="none" w:sz="0" w:space="0" w:color="auto"/>
            <w:bottom w:val="none" w:sz="0" w:space="0" w:color="auto"/>
            <w:right w:val="none" w:sz="0" w:space="0" w:color="auto"/>
          </w:divBdr>
        </w:div>
        <w:div w:id="1145002014">
          <w:marLeft w:val="600"/>
          <w:marRight w:val="0"/>
          <w:marTop w:val="0"/>
          <w:marBottom w:val="0"/>
          <w:divBdr>
            <w:top w:val="none" w:sz="0" w:space="0" w:color="auto"/>
            <w:left w:val="none" w:sz="0" w:space="0" w:color="auto"/>
            <w:bottom w:val="none" w:sz="0" w:space="0" w:color="auto"/>
            <w:right w:val="none" w:sz="0" w:space="0" w:color="auto"/>
          </w:divBdr>
        </w:div>
        <w:div w:id="426659124">
          <w:marLeft w:val="600"/>
          <w:marRight w:val="0"/>
          <w:marTop w:val="0"/>
          <w:marBottom w:val="0"/>
          <w:divBdr>
            <w:top w:val="none" w:sz="0" w:space="0" w:color="auto"/>
            <w:left w:val="none" w:sz="0" w:space="0" w:color="auto"/>
            <w:bottom w:val="none" w:sz="0" w:space="0" w:color="auto"/>
            <w:right w:val="none" w:sz="0" w:space="0" w:color="auto"/>
          </w:divBdr>
        </w:div>
        <w:div w:id="1569340942">
          <w:marLeft w:val="600"/>
          <w:marRight w:val="0"/>
          <w:marTop w:val="0"/>
          <w:marBottom w:val="0"/>
          <w:divBdr>
            <w:top w:val="none" w:sz="0" w:space="0" w:color="auto"/>
            <w:left w:val="none" w:sz="0" w:space="0" w:color="auto"/>
            <w:bottom w:val="none" w:sz="0" w:space="0" w:color="auto"/>
            <w:right w:val="none" w:sz="0" w:space="0" w:color="auto"/>
          </w:divBdr>
        </w:div>
        <w:div w:id="1069571819">
          <w:marLeft w:val="600"/>
          <w:marRight w:val="0"/>
          <w:marTop w:val="0"/>
          <w:marBottom w:val="0"/>
          <w:divBdr>
            <w:top w:val="none" w:sz="0" w:space="0" w:color="auto"/>
            <w:left w:val="none" w:sz="0" w:space="0" w:color="auto"/>
            <w:bottom w:val="none" w:sz="0" w:space="0" w:color="auto"/>
            <w:right w:val="none" w:sz="0" w:space="0" w:color="auto"/>
          </w:divBdr>
        </w:div>
        <w:div w:id="1867517477">
          <w:marLeft w:val="600"/>
          <w:marRight w:val="0"/>
          <w:marTop w:val="0"/>
          <w:marBottom w:val="0"/>
          <w:divBdr>
            <w:top w:val="none" w:sz="0" w:space="0" w:color="auto"/>
            <w:left w:val="none" w:sz="0" w:space="0" w:color="auto"/>
            <w:bottom w:val="none" w:sz="0" w:space="0" w:color="auto"/>
            <w:right w:val="none" w:sz="0" w:space="0" w:color="auto"/>
          </w:divBdr>
        </w:div>
        <w:div w:id="649939391">
          <w:marLeft w:val="600"/>
          <w:marRight w:val="0"/>
          <w:marTop w:val="0"/>
          <w:marBottom w:val="0"/>
          <w:divBdr>
            <w:top w:val="none" w:sz="0" w:space="0" w:color="auto"/>
            <w:left w:val="none" w:sz="0" w:space="0" w:color="auto"/>
            <w:bottom w:val="none" w:sz="0" w:space="0" w:color="auto"/>
            <w:right w:val="none" w:sz="0" w:space="0" w:color="auto"/>
          </w:divBdr>
        </w:div>
        <w:div w:id="1096050576">
          <w:marLeft w:val="600"/>
          <w:marRight w:val="0"/>
          <w:marTop w:val="0"/>
          <w:marBottom w:val="0"/>
          <w:divBdr>
            <w:top w:val="none" w:sz="0" w:space="0" w:color="auto"/>
            <w:left w:val="none" w:sz="0" w:space="0" w:color="auto"/>
            <w:bottom w:val="none" w:sz="0" w:space="0" w:color="auto"/>
            <w:right w:val="none" w:sz="0" w:space="0" w:color="auto"/>
          </w:divBdr>
        </w:div>
        <w:div w:id="349990313">
          <w:marLeft w:val="600"/>
          <w:marRight w:val="0"/>
          <w:marTop w:val="0"/>
          <w:marBottom w:val="0"/>
          <w:divBdr>
            <w:top w:val="none" w:sz="0" w:space="0" w:color="auto"/>
            <w:left w:val="none" w:sz="0" w:space="0" w:color="auto"/>
            <w:bottom w:val="none" w:sz="0" w:space="0" w:color="auto"/>
            <w:right w:val="none" w:sz="0" w:space="0" w:color="auto"/>
          </w:divBdr>
        </w:div>
        <w:div w:id="137496051">
          <w:marLeft w:val="600"/>
          <w:marRight w:val="0"/>
          <w:marTop w:val="0"/>
          <w:marBottom w:val="0"/>
          <w:divBdr>
            <w:top w:val="none" w:sz="0" w:space="0" w:color="auto"/>
            <w:left w:val="none" w:sz="0" w:space="0" w:color="auto"/>
            <w:bottom w:val="none" w:sz="0" w:space="0" w:color="auto"/>
            <w:right w:val="none" w:sz="0" w:space="0" w:color="auto"/>
          </w:divBdr>
        </w:div>
        <w:div w:id="971518089">
          <w:marLeft w:val="0"/>
          <w:marRight w:val="0"/>
          <w:marTop w:val="0"/>
          <w:marBottom w:val="0"/>
          <w:divBdr>
            <w:top w:val="none" w:sz="0" w:space="0" w:color="auto"/>
            <w:left w:val="none" w:sz="0" w:space="0" w:color="auto"/>
            <w:bottom w:val="none" w:sz="0" w:space="0" w:color="auto"/>
            <w:right w:val="none" w:sz="0" w:space="0" w:color="auto"/>
          </w:divBdr>
        </w:div>
        <w:div w:id="354961131">
          <w:marLeft w:val="0"/>
          <w:marRight w:val="0"/>
          <w:marTop w:val="0"/>
          <w:marBottom w:val="0"/>
          <w:divBdr>
            <w:top w:val="none" w:sz="0" w:space="0" w:color="auto"/>
            <w:left w:val="none" w:sz="0" w:space="0" w:color="auto"/>
            <w:bottom w:val="none" w:sz="0" w:space="0" w:color="auto"/>
            <w:right w:val="none" w:sz="0" w:space="0" w:color="auto"/>
          </w:divBdr>
        </w:div>
        <w:div w:id="1105002679">
          <w:marLeft w:val="0"/>
          <w:marRight w:val="0"/>
          <w:marTop w:val="0"/>
          <w:marBottom w:val="0"/>
          <w:divBdr>
            <w:top w:val="none" w:sz="0" w:space="0" w:color="auto"/>
            <w:left w:val="none" w:sz="0" w:space="0" w:color="auto"/>
            <w:bottom w:val="none" w:sz="0" w:space="0" w:color="auto"/>
            <w:right w:val="none" w:sz="0" w:space="0" w:color="auto"/>
          </w:divBdr>
        </w:div>
        <w:div w:id="2073581399">
          <w:marLeft w:val="600"/>
          <w:marRight w:val="0"/>
          <w:marTop w:val="0"/>
          <w:marBottom w:val="0"/>
          <w:divBdr>
            <w:top w:val="none" w:sz="0" w:space="0" w:color="auto"/>
            <w:left w:val="none" w:sz="0" w:space="0" w:color="auto"/>
            <w:bottom w:val="none" w:sz="0" w:space="0" w:color="auto"/>
            <w:right w:val="none" w:sz="0" w:space="0" w:color="auto"/>
          </w:divBdr>
        </w:div>
        <w:div w:id="892275851">
          <w:marLeft w:val="600"/>
          <w:marRight w:val="0"/>
          <w:marTop w:val="0"/>
          <w:marBottom w:val="0"/>
          <w:divBdr>
            <w:top w:val="none" w:sz="0" w:space="0" w:color="auto"/>
            <w:left w:val="none" w:sz="0" w:space="0" w:color="auto"/>
            <w:bottom w:val="none" w:sz="0" w:space="0" w:color="auto"/>
            <w:right w:val="none" w:sz="0" w:space="0" w:color="auto"/>
          </w:divBdr>
        </w:div>
        <w:div w:id="831681327">
          <w:marLeft w:val="600"/>
          <w:marRight w:val="0"/>
          <w:marTop w:val="0"/>
          <w:marBottom w:val="0"/>
          <w:divBdr>
            <w:top w:val="none" w:sz="0" w:space="0" w:color="auto"/>
            <w:left w:val="none" w:sz="0" w:space="0" w:color="auto"/>
            <w:bottom w:val="none" w:sz="0" w:space="0" w:color="auto"/>
            <w:right w:val="none" w:sz="0" w:space="0" w:color="auto"/>
          </w:divBdr>
        </w:div>
        <w:div w:id="2048211989">
          <w:marLeft w:val="600"/>
          <w:marRight w:val="0"/>
          <w:marTop w:val="0"/>
          <w:marBottom w:val="0"/>
          <w:divBdr>
            <w:top w:val="none" w:sz="0" w:space="0" w:color="auto"/>
            <w:left w:val="none" w:sz="0" w:space="0" w:color="auto"/>
            <w:bottom w:val="none" w:sz="0" w:space="0" w:color="auto"/>
            <w:right w:val="none" w:sz="0" w:space="0" w:color="auto"/>
          </w:divBdr>
        </w:div>
        <w:div w:id="292487278">
          <w:marLeft w:val="600"/>
          <w:marRight w:val="0"/>
          <w:marTop w:val="0"/>
          <w:marBottom w:val="0"/>
          <w:divBdr>
            <w:top w:val="none" w:sz="0" w:space="0" w:color="auto"/>
            <w:left w:val="none" w:sz="0" w:space="0" w:color="auto"/>
            <w:bottom w:val="none" w:sz="0" w:space="0" w:color="auto"/>
            <w:right w:val="none" w:sz="0" w:space="0" w:color="auto"/>
          </w:divBdr>
        </w:div>
        <w:div w:id="118572251">
          <w:marLeft w:val="600"/>
          <w:marRight w:val="0"/>
          <w:marTop w:val="0"/>
          <w:marBottom w:val="0"/>
          <w:divBdr>
            <w:top w:val="none" w:sz="0" w:space="0" w:color="auto"/>
            <w:left w:val="none" w:sz="0" w:space="0" w:color="auto"/>
            <w:bottom w:val="none" w:sz="0" w:space="0" w:color="auto"/>
            <w:right w:val="none" w:sz="0" w:space="0" w:color="auto"/>
          </w:divBdr>
        </w:div>
        <w:div w:id="893009990">
          <w:marLeft w:val="600"/>
          <w:marRight w:val="0"/>
          <w:marTop w:val="0"/>
          <w:marBottom w:val="0"/>
          <w:divBdr>
            <w:top w:val="none" w:sz="0" w:space="0" w:color="auto"/>
            <w:left w:val="none" w:sz="0" w:space="0" w:color="auto"/>
            <w:bottom w:val="none" w:sz="0" w:space="0" w:color="auto"/>
            <w:right w:val="none" w:sz="0" w:space="0" w:color="auto"/>
          </w:divBdr>
        </w:div>
        <w:div w:id="1369140743">
          <w:marLeft w:val="600"/>
          <w:marRight w:val="0"/>
          <w:marTop w:val="0"/>
          <w:marBottom w:val="0"/>
          <w:divBdr>
            <w:top w:val="none" w:sz="0" w:space="0" w:color="auto"/>
            <w:left w:val="none" w:sz="0" w:space="0" w:color="auto"/>
            <w:bottom w:val="none" w:sz="0" w:space="0" w:color="auto"/>
            <w:right w:val="none" w:sz="0" w:space="0" w:color="auto"/>
          </w:divBdr>
        </w:div>
        <w:div w:id="914775949">
          <w:marLeft w:val="600"/>
          <w:marRight w:val="0"/>
          <w:marTop w:val="0"/>
          <w:marBottom w:val="0"/>
          <w:divBdr>
            <w:top w:val="none" w:sz="0" w:space="0" w:color="auto"/>
            <w:left w:val="none" w:sz="0" w:space="0" w:color="auto"/>
            <w:bottom w:val="none" w:sz="0" w:space="0" w:color="auto"/>
            <w:right w:val="none" w:sz="0" w:space="0" w:color="auto"/>
          </w:divBdr>
        </w:div>
        <w:div w:id="1389261717">
          <w:marLeft w:val="0"/>
          <w:marRight w:val="0"/>
          <w:marTop w:val="0"/>
          <w:marBottom w:val="0"/>
          <w:divBdr>
            <w:top w:val="none" w:sz="0" w:space="0" w:color="auto"/>
            <w:left w:val="none" w:sz="0" w:space="0" w:color="auto"/>
            <w:bottom w:val="none" w:sz="0" w:space="0" w:color="auto"/>
            <w:right w:val="none" w:sz="0" w:space="0" w:color="auto"/>
          </w:divBdr>
        </w:div>
        <w:div w:id="1304969815">
          <w:marLeft w:val="0"/>
          <w:marRight w:val="0"/>
          <w:marTop w:val="0"/>
          <w:marBottom w:val="0"/>
          <w:divBdr>
            <w:top w:val="none" w:sz="0" w:space="0" w:color="auto"/>
            <w:left w:val="none" w:sz="0" w:space="0" w:color="auto"/>
            <w:bottom w:val="none" w:sz="0" w:space="0" w:color="auto"/>
            <w:right w:val="none" w:sz="0" w:space="0" w:color="auto"/>
          </w:divBdr>
        </w:div>
        <w:div w:id="264115507">
          <w:marLeft w:val="0"/>
          <w:marRight w:val="0"/>
          <w:marTop w:val="0"/>
          <w:marBottom w:val="0"/>
          <w:divBdr>
            <w:top w:val="none" w:sz="0" w:space="0" w:color="auto"/>
            <w:left w:val="none" w:sz="0" w:space="0" w:color="auto"/>
            <w:bottom w:val="none" w:sz="0" w:space="0" w:color="auto"/>
            <w:right w:val="none" w:sz="0" w:space="0" w:color="auto"/>
          </w:divBdr>
        </w:div>
        <w:div w:id="1267928060">
          <w:marLeft w:val="0"/>
          <w:marRight w:val="0"/>
          <w:marTop w:val="0"/>
          <w:marBottom w:val="0"/>
          <w:divBdr>
            <w:top w:val="none" w:sz="0" w:space="0" w:color="auto"/>
            <w:left w:val="none" w:sz="0" w:space="0" w:color="auto"/>
            <w:bottom w:val="none" w:sz="0" w:space="0" w:color="auto"/>
            <w:right w:val="none" w:sz="0" w:space="0" w:color="auto"/>
          </w:divBdr>
        </w:div>
      </w:divsChild>
    </w:div>
    <w:div w:id="1543589914">
      <w:bodyDiv w:val="1"/>
      <w:marLeft w:val="0"/>
      <w:marRight w:val="0"/>
      <w:marTop w:val="0"/>
      <w:marBottom w:val="0"/>
      <w:divBdr>
        <w:top w:val="none" w:sz="0" w:space="0" w:color="auto"/>
        <w:left w:val="none" w:sz="0" w:space="0" w:color="auto"/>
        <w:bottom w:val="none" w:sz="0" w:space="0" w:color="auto"/>
        <w:right w:val="none" w:sz="0" w:space="0" w:color="auto"/>
      </w:divBdr>
      <w:divsChild>
        <w:div w:id="1054307039">
          <w:marLeft w:val="0"/>
          <w:marRight w:val="0"/>
          <w:marTop w:val="0"/>
          <w:marBottom w:val="0"/>
          <w:divBdr>
            <w:top w:val="none" w:sz="0" w:space="0" w:color="auto"/>
            <w:left w:val="none" w:sz="0" w:space="0" w:color="auto"/>
            <w:bottom w:val="none" w:sz="0" w:space="0" w:color="auto"/>
            <w:right w:val="none" w:sz="0" w:space="0" w:color="auto"/>
          </w:divBdr>
        </w:div>
        <w:div w:id="23946454">
          <w:marLeft w:val="600"/>
          <w:marRight w:val="0"/>
          <w:marTop w:val="0"/>
          <w:marBottom w:val="0"/>
          <w:divBdr>
            <w:top w:val="none" w:sz="0" w:space="0" w:color="auto"/>
            <w:left w:val="none" w:sz="0" w:space="0" w:color="auto"/>
            <w:bottom w:val="none" w:sz="0" w:space="0" w:color="auto"/>
            <w:right w:val="none" w:sz="0" w:space="0" w:color="auto"/>
          </w:divBdr>
        </w:div>
        <w:div w:id="107313477">
          <w:marLeft w:val="600"/>
          <w:marRight w:val="0"/>
          <w:marTop w:val="0"/>
          <w:marBottom w:val="0"/>
          <w:divBdr>
            <w:top w:val="none" w:sz="0" w:space="0" w:color="auto"/>
            <w:left w:val="none" w:sz="0" w:space="0" w:color="auto"/>
            <w:bottom w:val="none" w:sz="0" w:space="0" w:color="auto"/>
            <w:right w:val="none" w:sz="0" w:space="0" w:color="auto"/>
          </w:divBdr>
        </w:div>
        <w:div w:id="1792242507">
          <w:marLeft w:val="600"/>
          <w:marRight w:val="0"/>
          <w:marTop w:val="0"/>
          <w:marBottom w:val="0"/>
          <w:divBdr>
            <w:top w:val="none" w:sz="0" w:space="0" w:color="auto"/>
            <w:left w:val="none" w:sz="0" w:space="0" w:color="auto"/>
            <w:bottom w:val="none" w:sz="0" w:space="0" w:color="auto"/>
            <w:right w:val="none" w:sz="0" w:space="0" w:color="auto"/>
          </w:divBdr>
        </w:div>
        <w:div w:id="777680355">
          <w:marLeft w:val="600"/>
          <w:marRight w:val="0"/>
          <w:marTop w:val="0"/>
          <w:marBottom w:val="0"/>
          <w:divBdr>
            <w:top w:val="none" w:sz="0" w:space="0" w:color="auto"/>
            <w:left w:val="none" w:sz="0" w:space="0" w:color="auto"/>
            <w:bottom w:val="none" w:sz="0" w:space="0" w:color="auto"/>
            <w:right w:val="none" w:sz="0" w:space="0" w:color="auto"/>
          </w:divBdr>
        </w:div>
        <w:div w:id="591357421">
          <w:marLeft w:val="600"/>
          <w:marRight w:val="0"/>
          <w:marTop w:val="0"/>
          <w:marBottom w:val="0"/>
          <w:divBdr>
            <w:top w:val="none" w:sz="0" w:space="0" w:color="auto"/>
            <w:left w:val="none" w:sz="0" w:space="0" w:color="auto"/>
            <w:bottom w:val="none" w:sz="0" w:space="0" w:color="auto"/>
            <w:right w:val="none" w:sz="0" w:space="0" w:color="auto"/>
          </w:divBdr>
        </w:div>
        <w:div w:id="1307902847">
          <w:marLeft w:val="600"/>
          <w:marRight w:val="0"/>
          <w:marTop w:val="0"/>
          <w:marBottom w:val="0"/>
          <w:divBdr>
            <w:top w:val="none" w:sz="0" w:space="0" w:color="auto"/>
            <w:left w:val="none" w:sz="0" w:space="0" w:color="auto"/>
            <w:bottom w:val="none" w:sz="0" w:space="0" w:color="auto"/>
            <w:right w:val="none" w:sz="0" w:space="0" w:color="auto"/>
          </w:divBdr>
        </w:div>
        <w:div w:id="642778815">
          <w:marLeft w:val="600"/>
          <w:marRight w:val="0"/>
          <w:marTop w:val="0"/>
          <w:marBottom w:val="0"/>
          <w:divBdr>
            <w:top w:val="none" w:sz="0" w:space="0" w:color="auto"/>
            <w:left w:val="none" w:sz="0" w:space="0" w:color="auto"/>
            <w:bottom w:val="none" w:sz="0" w:space="0" w:color="auto"/>
            <w:right w:val="none" w:sz="0" w:space="0" w:color="auto"/>
          </w:divBdr>
        </w:div>
        <w:div w:id="1677414344">
          <w:marLeft w:val="600"/>
          <w:marRight w:val="0"/>
          <w:marTop w:val="0"/>
          <w:marBottom w:val="0"/>
          <w:divBdr>
            <w:top w:val="none" w:sz="0" w:space="0" w:color="auto"/>
            <w:left w:val="none" w:sz="0" w:space="0" w:color="auto"/>
            <w:bottom w:val="none" w:sz="0" w:space="0" w:color="auto"/>
            <w:right w:val="none" w:sz="0" w:space="0" w:color="auto"/>
          </w:divBdr>
        </w:div>
        <w:div w:id="1272590570">
          <w:marLeft w:val="600"/>
          <w:marRight w:val="0"/>
          <w:marTop w:val="0"/>
          <w:marBottom w:val="0"/>
          <w:divBdr>
            <w:top w:val="none" w:sz="0" w:space="0" w:color="auto"/>
            <w:left w:val="none" w:sz="0" w:space="0" w:color="auto"/>
            <w:bottom w:val="none" w:sz="0" w:space="0" w:color="auto"/>
            <w:right w:val="none" w:sz="0" w:space="0" w:color="auto"/>
          </w:divBdr>
        </w:div>
        <w:div w:id="398284869">
          <w:marLeft w:val="0"/>
          <w:marRight w:val="0"/>
          <w:marTop w:val="0"/>
          <w:marBottom w:val="0"/>
          <w:divBdr>
            <w:top w:val="none" w:sz="0" w:space="0" w:color="auto"/>
            <w:left w:val="none" w:sz="0" w:space="0" w:color="auto"/>
            <w:bottom w:val="none" w:sz="0" w:space="0" w:color="auto"/>
            <w:right w:val="none" w:sz="0" w:space="0" w:color="auto"/>
          </w:divBdr>
        </w:div>
        <w:div w:id="1773011699">
          <w:marLeft w:val="0"/>
          <w:marRight w:val="0"/>
          <w:marTop w:val="0"/>
          <w:marBottom w:val="0"/>
          <w:divBdr>
            <w:top w:val="none" w:sz="0" w:space="0" w:color="auto"/>
            <w:left w:val="none" w:sz="0" w:space="0" w:color="auto"/>
            <w:bottom w:val="none" w:sz="0" w:space="0" w:color="auto"/>
            <w:right w:val="none" w:sz="0" w:space="0" w:color="auto"/>
          </w:divBdr>
        </w:div>
        <w:div w:id="839664057">
          <w:marLeft w:val="0"/>
          <w:marRight w:val="0"/>
          <w:marTop w:val="0"/>
          <w:marBottom w:val="0"/>
          <w:divBdr>
            <w:top w:val="none" w:sz="0" w:space="0" w:color="auto"/>
            <w:left w:val="none" w:sz="0" w:space="0" w:color="auto"/>
            <w:bottom w:val="none" w:sz="0" w:space="0" w:color="auto"/>
            <w:right w:val="none" w:sz="0" w:space="0" w:color="auto"/>
          </w:divBdr>
        </w:div>
        <w:div w:id="41176325">
          <w:marLeft w:val="600"/>
          <w:marRight w:val="0"/>
          <w:marTop w:val="0"/>
          <w:marBottom w:val="0"/>
          <w:divBdr>
            <w:top w:val="none" w:sz="0" w:space="0" w:color="auto"/>
            <w:left w:val="none" w:sz="0" w:space="0" w:color="auto"/>
            <w:bottom w:val="none" w:sz="0" w:space="0" w:color="auto"/>
            <w:right w:val="none" w:sz="0" w:space="0" w:color="auto"/>
          </w:divBdr>
        </w:div>
        <w:div w:id="1277979325">
          <w:marLeft w:val="600"/>
          <w:marRight w:val="0"/>
          <w:marTop w:val="0"/>
          <w:marBottom w:val="0"/>
          <w:divBdr>
            <w:top w:val="none" w:sz="0" w:space="0" w:color="auto"/>
            <w:left w:val="none" w:sz="0" w:space="0" w:color="auto"/>
            <w:bottom w:val="none" w:sz="0" w:space="0" w:color="auto"/>
            <w:right w:val="none" w:sz="0" w:space="0" w:color="auto"/>
          </w:divBdr>
        </w:div>
        <w:div w:id="2142570834">
          <w:marLeft w:val="600"/>
          <w:marRight w:val="0"/>
          <w:marTop w:val="0"/>
          <w:marBottom w:val="0"/>
          <w:divBdr>
            <w:top w:val="none" w:sz="0" w:space="0" w:color="auto"/>
            <w:left w:val="none" w:sz="0" w:space="0" w:color="auto"/>
            <w:bottom w:val="none" w:sz="0" w:space="0" w:color="auto"/>
            <w:right w:val="none" w:sz="0" w:space="0" w:color="auto"/>
          </w:divBdr>
        </w:div>
        <w:div w:id="270287106">
          <w:marLeft w:val="600"/>
          <w:marRight w:val="0"/>
          <w:marTop w:val="0"/>
          <w:marBottom w:val="0"/>
          <w:divBdr>
            <w:top w:val="none" w:sz="0" w:space="0" w:color="auto"/>
            <w:left w:val="none" w:sz="0" w:space="0" w:color="auto"/>
            <w:bottom w:val="none" w:sz="0" w:space="0" w:color="auto"/>
            <w:right w:val="none" w:sz="0" w:space="0" w:color="auto"/>
          </w:divBdr>
        </w:div>
        <w:div w:id="327253142">
          <w:marLeft w:val="600"/>
          <w:marRight w:val="0"/>
          <w:marTop w:val="0"/>
          <w:marBottom w:val="0"/>
          <w:divBdr>
            <w:top w:val="none" w:sz="0" w:space="0" w:color="auto"/>
            <w:left w:val="none" w:sz="0" w:space="0" w:color="auto"/>
            <w:bottom w:val="none" w:sz="0" w:space="0" w:color="auto"/>
            <w:right w:val="none" w:sz="0" w:space="0" w:color="auto"/>
          </w:divBdr>
        </w:div>
        <w:div w:id="1151946472">
          <w:marLeft w:val="600"/>
          <w:marRight w:val="0"/>
          <w:marTop w:val="0"/>
          <w:marBottom w:val="0"/>
          <w:divBdr>
            <w:top w:val="none" w:sz="0" w:space="0" w:color="auto"/>
            <w:left w:val="none" w:sz="0" w:space="0" w:color="auto"/>
            <w:bottom w:val="none" w:sz="0" w:space="0" w:color="auto"/>
            <w:right w:val="none" w:sz="0" w:space="0" w:color="auto"/>
          </w:divBdr>
        </w:div>
        <w:div w:id="679090167">
          <w:marLeft w:val="600"/>
          <w:marRight w:val="0"/>
          <w:marTop w:val="0"/>
          <w:marBottom w:val="0"/>
          <w:divBdr>
            <w:top w:val="none" w:sz="0" w:space="0" w:color="auto"/>
            <w:left w:val="none" w:sz="0" w:space="0" w:color="auto"/>
            <w:bottom w:val="none" w:sz="0" w:space="0" w:color="auto"/>
            <w:right w:val="none" w:sz="0" w:space="0" w:color="auto"/>
          </w:divBdr>
        </w:div>
        <w:div w:id="1870753176">
          <w:marLeft w:val="600"/>
          <w:marRight w:val="0"/>
          <w:marTop w:val="0"/>
          <w:marBottom w:val="0"/>
          <w:divBdr>
            <w:top w:val="none" w:sz="0" w:space="0" w:color="auto"/>
            <w:left w:val="none" w:sz="0" w:space="0" w:color="auto"/>
            <w:bottom w:val="none" w:sz="0" w:space="0" w:color="auto"/>
            <w:right w:val="none" w:sz="0" w:space="0" w:color="auto"/>
          </w:divBdr>
        </w:div>
        <w:div w:id="185366232">
          <w:marLeft w:val="600"/>
          <w:marRight w:val="0"/>
          <w:marTop w:val="0"/>
          <w:marBottom w:val="0"/>
          <w:divBdr>
            <w:top w:val="none" w:sz="0" w:space="0" w:color="auto"/>
            <w:left w:val="none" w:sz="0" w:space="0" w:color="auto"/>
            <w:bottom w:val="none" w:sz="0" w:space="0" w:color="auto"/>
            <w:right w:val="none" w:sz="0" w:space="0" w:color="auto"/>
          </w:divBdr>
        </w:div>
        <w:div w:id="2001543196">
          <w:marLeft w:val="600"/>
          <w:marRight w:val="0"/>
          <w:marTop w:val="0"/>
          <w:marBottom w:val="0"/>
          <w:divBdr>
            <w:top w:val="none" w:sz="0" w:space="0" w:color="auto"/>
            <w:left w:val="none" w:sz="0" w:space="0" w:color="auto"/>
            <w:bottom w:val="none" w:sz="0" w:space="0" w:color="auto"/>
            <w:right w:val="none" w:sz="0" w:space="0" w:color="auto"/>
          </w:divBdr>
        </w:div>
        <w:div w:id="1450590168">
          <w:marLeft w:val="600"/>
          <w:marRight w:val="0"/>
          <w:marTop w:val="0"/>
          <w:marBottom w:val="0"/>
          <w:divBdr>
            <w:top w:val="none" w:sz="0" w:space="0" w:color="auto"/>
            <w:left w:val="none" w:sz="0" w:space="0" w:color="auto"/>
            <w:bottom w:val="none" w:sz="0" w:space="0" w:color="auto"/>
            <w:right w:val="none" w:sz="0" w:space="0" w:color="auto"/>
          </w:divBdr>
        </w:div>
        <w:div w:id="1855533670">
          <w:marLeft w:val="600"/>
          <w:marRight w:val="0"/>
          <w:marTop w:val="0"/>
          <w:marBottom w:val="0"/>
          <w:divBdr>
            <w:top w:val="none" w:sz="0" w:space="0" w:color="auto"/>
            <w:left w:val="none" w:sz="0" w:space="0" w:color="auto"/>
            <w:bottom w:val="none" w:sz="0" w:space="0" w:color="auto"/>
            <w:right w:val="none" w:sz="0" w:space="0" w:color="auto"/>
          </w:divBdr>
        </w:div>
        <w:div w:id="318733660">
          <w:marLeft w:val="600"/>
          <w:marRight w:val="0"/>
          <w:marTop w:val="0"/>
          <w:marBottom w:val="0"/>
          <w:divBdr>
            <w:top w:val="none" w:sz="0" w:space="0" w:color="auto"/>
            <w:left w:val="none" w:sz="0" w:space="0" w:color="auto"/>
            <w:bottom w:val="none" w:sz="0" w:space="0" w:color="auto"/>
            <w:right w:val="none" w:sz="0" w:space="0" w:color="auto"/>
          </w:divBdr>
        </w:div>
        <w:div w:id="1719164792">
          <w:marLeft w:val="600"/>
          <w:marRight w:val="0"/>
          <w:marTop w:val="0"/>
          <w:marBottom w:val="0"/>
          <w:divBdr>
            <w:top w:val="none" w:sz="0" w:space="0" w:color="auto"/>
            <w:left w:val="none" w:sz="0" w:space="0" w:color="auto"/>
            <w:bottom w:val="none" w:sz="0" w:space="0" w:color="auto"/>
            <w:right w:val="none" w:sz="0" w:space="0" w:color="auto"/>
          </w:divBdr>
        </w:div>
        <w:div w:id="798719951">
          <w:marLeft w:val="600"/>
          <w:marRight w:val="0"/>
          <w:marTop w:val="0"/>
          <w:marBottom w:val="0"/>
          <w:divBdr>
            <w:top w:val="none" w:sz="0" w:space="0" w:color="auto"/>
            <w:left w:val="none" w:sz="0" w:space="0" w:color="auto"/>
            <w:bottom w:val="none" w:sz="0" w:space="0" w:color="auto"/>
            <w:right w:val="none" w:sz="0" w:space="0" w:color="auto"/>
          </w:divBdr>
        </w:div>
        <w:div w:id="1377392078">
          <w:marLeft w:val="600"/>
          <w:marRight w:val="0"/>
          <w:marTop w:val="0"/>
          <w:marBottom w:val="0"/>
          <w:divBdr>
            <w:top w:val="none" w:sz="0" w:space="0" w:color="auto"/>
            <w:left w:val="none" w:sz="0" w:space="0" w:color="auto"/>
            <w:bottom w:val="none" w:sz="0" w:space="0" w:color="auto"/>
            <w:right w:val="none" w:sz="0" w:space="0" w:color="auto"/>
          </w:divBdr>
        </w:div>
        <w:div w:id="1521890387">
          <w:marLeft w:val="600"/>
          <w:marRight w:val="0"/>
          <w:marTop w:val="0"/>
          <w:marBottom w:val="0"/>
          <w:divBdr>
            <w:top w:val="none" w:sz="0" w:space="0" w:color="auto"/>
            <w:left w:val="none" w:sz="0" w:space="0" w:color="auto"/>
            <w:bottom w:val="none" w:sz="0" w:space="0" w:color="auto"/>
            <w:right w:val="none" w:sz="0" w:space="0" w:color="auto"/>
          </w:divBdr>
        </w:div>
        <w:div w:id="1489784889">
          <w:marLeft w:val="600"/>
          <w:marRight w:val="0"/>
          <w:marTop w:val="0"/>
          <w:marBottom w:val="0"/>
          <w:divBdr>
            <w:top w:val="none" w:sz="0" w:space="0" w:color="auto"/>
            <w:left w:val="none" w:sz="0" w:space="0" w:color="auto"/>
            <w:bottom w:val="none" w:sz="0" w:space="0" w:color="auto"/>
            <w:right w:val="none" w:sz="0" w:space="0" w:color="auto"/>
          </w:divBdr>
        </w:div>
        <w:div w:id="1133254624">
          <w:marLeft w:val="600"/>
          <w:marRight w:val="0"/>
          <w:marTop w:val="0"/>
          <w:marBottom w:val="0"/>
          <w:divBdr>
            <w:top w:val="none" w:sz="0" w:space="0" w:color="auto"/>
            <w:left w:val="none" w:sz="0" w:space="0" w:color="auto"/>
            <w:bottom w:val="none" w:sz="0" w:space="0" w:color="auto"/>
            <w:right w:val="none" w:sz="0" w:space="0" w:color="auto"/>
          </w:divBdr>
        </w:div>
        <w:div w:id="151218423">
          <w:marLeft w:val="0"/>
          <w:marRight w:val="0"/>
          <w:marTop w:val="0"/>
          <w:marBottom w:val="0"/>
          <w:divBdr>
            <w:top w:val="none" w:sz="0" w:space="0" w:color="auto"/>
            <w:left w:val="none" w:sz="0" w:space="0" w:color="auto"/>
            <w:bottom w:val="none" w:sz="0" w:space="0" w:color="auto"/>
            <w:right w:val="none" w:sz="0" w:space="0" w:color="auto"/>
          </w:divBdr>
        </w:div>
        <w:div w:id="60755123">
          <w:marLeft w:val="0"/>
          <w:marRight w:val="0"/>
          <w:marTop w:val="0"/>
          <w:marBottom w:val="0"/>
          <w:divBdr>
            <w:top w:val="none" w:sz="0" w:space="0" w:color="auto"/>
            <w:left w:val="none" w:sz="0" w:space="0" w:color="auto"/>
            <w:bottom w:val="none" w:sz="0" w:space="0" w:color="auto"/>
            <w:right w:val="none" w:sz="0" w:space="0" w:color="auto"/>
          </w:divBdr>
        </w:div>
        <w:div w:id="1181427930">
          <w:marLeft w:val="0"/>
          <w:marRight w:val="0"/>
          <w:marTop w:val="0"/>
          <w:marBottom w:val="0"/>
          <w:divBdr>
            <w:top w:val="none" w:sz="0" w:space="0" w:color="auto"/>
            <w:left w:val="none" w:sz="0" w:space="0" w:color="auto"/>
            <w:bottom w:val="none" w:sz="0" w:space="0" w:color="auto"/>
            <w:right w:val="none" w:sz="0" w:space="0" w:color="auto"/>
          </w:divBdr>
        </w:div>
        <w:div w:id="1450318498">
          <w:marLeft w:val="600"/>
          <w:marRight w:val="0"/>
          <w:marTop w:val="0"/>
          <w:marBottom w:val="0"/>
          <w:divBdr>
            <w:top w:val="none" w:sz="0" w:space="0" w:color="auto"/>
            <w:left w:val="none" w:sz="0" w:space="0" w:color="auto"/>
            <w:bottom w:val="none" w:sz="0" w:space="0" w:color="auto"/>
            <w:right w:val="none" w:sz="0" w:space="0" w:color="auto"/>
          </w:divBdr>
        </w:div>
        <w:div w:id="1334605844">
          <w:marLeft w:val="600"/>
          <w:marRight w:val="0"/>
          <w:marTop w:val="0"/>
          <w:marBottom w:val="0"/>
          <w:divBdr>
            <w:top w:val="none" w:sz="0" w:space="0" w:color="auto"/>
            <w:left w:val="none" w:sz="0" w:space="0" w:color="auto"/>
            <w:bottom w:val="none" w:sz="0" w:space="0" w:color="auto"/>
            <w:right w:val="none" w:sz="0" w:space="0" w:color="auto"/>
          </w:divBdr>
        </w:div>
        <w:div w:id="1391491347">
          <w:marLeft w:val="600"/>
          <w:marRight w:val="0"/>
          <w:marTop w:val="0"/>
          <w:marBottom w:val="0"/>
          <w:divBdr>
            <w:top w:val="none" w:sz="0" w:space="0" w:color="auto"/>
            <w:left w:val="none" w:sz="0" w:space="0" w:color="auto"/>
            <w:bottom w:val="none" w:sz="0" w:space="0" w:color="auto"/>
            <w:right w:val="none" w:sz="0" w:space="0" w:color="auto"/>
          </w:divBdr>
        </w:div>
        <w:div w:id="1860004549">
          <w:marLeft w:val="600"/>
          <w:marRight w:val="0"/>
          <w:marTop w:val="0"/>
          <w:marBottom w:val="0"/>
          <w:divBdr>
            <w:top w:val="none" w:sz="0" w:space="0" w:color="auto"/>
            <w:left w:val="none" w:sz="0" w:space="0" w:color="auto"/>
            <w:bottom w:val="none" w:sz="0" w:space="0" w:color="auto"/>
            <w:right w:val="none" w:sz="0" w:space="0" w:color="auto"/>
          </w:divBdr>
        </w:div>
        <w:div w:id="988510116">
          <w:marLeft w:val="600"/>
          <w:marRight w:val="0"/>
          <w:marTop w:val="0"/>
          <w:marBottom w:val="0"/>
          <w:divBdr>
            <w:top w:val="none" w:sz="0" w:space="0" w:color="auto"/>
            <w:left w:val="none" w:sz="0" w:space="0" w:color="auto"/>
            <w:bottom w:val="none" w:sz="0" w:space="0" w:color="auto"/>
            <w:right w:val="none" w:sz="0" w:space="0" w:color="auto"/>
          </w:divBdr>
        </w:div>
        <w:div w:id="159851997">
          <w:marLeft w:val="600"/>
          <w:marRight w:val="0"/>
          <w:marTop w:val="0"/>
          <w:marBottom w:val="0"/>
          <w:divBdr>
            <w:top w:val="none" w:sz="0" w:space="0" w:color="auto"/>
            <w:left w:val="none" w:sz="0" w:space="0" w:color="auto"/>
            <w:bottom w:val="none" w:sz="0" w:space="0" w:color="auto"/>
            <w:right w:val="none" w:sz="0" w:space="0" w:color="auto"/>
          </w:divBdr>
        </w:div>
        <w:div w:id="887958551">
          <w:marLeft w:val="600"/>
          <w:marRight w:val="0"/>
          <w:marTop w:val="0"/>
          <w:marBottom w:val="0"/>
          <w:divBdr>
            <w:top w:val="none" w:sz="0" w:space="0" w:color="auto"/>
            <w:left w:val="none" w:sz="0" w:space="0" w:color="auto"/>
            <w:bottom w:val="none" w:sz="0" w:space="0" w:color="auto"/>
            <w:right w:val="none" w:sz="0" w:space="0" w:color="auto"/>
          </w:divBdr>
        </w:div>
        <w:div w:id="2126726999">
          <w:marLeft w:val="600"/>
          <w:marRight w:val="0"/>
          <w:marTop w:val="0"/>
          <w:marBottom w:val="0"/>
          <w:divBdr>
            <w:top w:val="none" w:sz="0" w:space="0" w:color="auto"/>
            <w:left w:val="none" w:sz="0" w:space="0" w:color="auto"/>
            <w:bottom w:val="none" w:sz="0" w:space="0" w:color="auto"/>
            <w:right w:val="none" w:sz="0" w:space="0" w:color="auto"/>
          </w:divBdr>
        </w:div>
        <w:div w:id="1731878629">
          <w:marLeft w:val="600"/>
          <w:marRight w:val="0"/>
          <w:marTop w:val="0"/>
          <w:marBottom w:val="0"/>
          <w:divBdr>
            <w:top w:val="none" w:sz="0" w:space="0" w:color="auto"/>
            <w:left w:val="none" w:sz="0" w:space="0" w:color="auto"/>
            <w:bottom w:val="none" w:sz="0" w:space="0" w:color="auto"/>
            <w:right w:val="none" w:sz="0" w:space="0" w:color="auto"/>
          </w:divBdr>
        </w:div>
        <w:div w:id="319772969">
          <w:marLeft w:val="0"/>
          <w:marRight w:val="0"/>
          <w:marTop w:val="0"/>
          <w:marBottom w:val="0"/>
          <w:divBdr>
            <w:top w:val="none" w:sz="0" w:space="0" w:color="auto"/>
            <w:left w:val="none" w:sz="0" w:space="0" w:color="auto"/>
            <w:bottom w:val="none" w:sz="0" w:space="0" w:color="auto"/>
            <w:right w:val="none" w:sz="0" w:space="0" w:color="auto"/>
          </w:divBdr>
        </w:div>
        <w:div w:id="393435395">
          <w:marLeft w:val="0"/>
          <w:marRight w:val="0"/>
          <w:marTop w:val="0"/>
          <w:marBottom w:val="0"/>
          <w:divBdr>
            <w:top w:val="none" w:sz="0" w:space="0" w:color="auto"/>
            <w:left w:val="none" w:sz="0" w:space="0" w:color="auto"/>
            <w:bottom w:val="none" w:sz="0" w:space="0" w:color="auto"/>
            <w:right w:val="none" w:sz="0" w:space="0" w:color="auto"/>
          </w:divBdr>
        </w:div>
        <w:div w:id="1976635899">
          <w:marLeft w:val="0"/>
          <w:marRight w:val="0"/>
          <w:marTop w:val="0"/>
          <w:marBottom w:val="0"/>
          <w:divBdr>
            <w:top w:val="none" w:sz="0" w:space="0" w:color="auto"/>
            <w:left w:val="none" w:sz="0" w:space="0" w:color="auto"/>
            <w:bottom w:val="none" w:sz="0" w:space="0" w:color="auto"/>
            <w:right w:val="none" w:sz="0" w:space="0" w:color="auto"/>
          </w:divBdr>
        </w:div>
      </w:divsChild>
    </w:div>
    <w:div w:id="1734111727">
      <w:bodyDiv w:val="1"/>
      <w:marLeft w:val="0"/>
      <w:marRight w:val="0"/>
      <w:marTop w:val="0"/>
      <w:marBottom w:val="0"/>
      <w:divBdr>
        <w:top w:val="none" w:sz="0" w:space="0" w:color="auto"/>
        <w:left w:val="none" w:sz="0" w:space="0" w:color="auto"/>
        <w:bottom w:val="none" w:sz="0" w:space="0" w:color="auto"/>
        <w:right w:val="none" w:sz="0" w:space="0" w:color="auto"/>
      </w:divBdr>
      <w:divsChild>
        <w:div w:id="507527095">
          <w:marLeft w:val="600"/>
          <w:marRight w:val="0"/>
          <w:marTop w:val="0"/>
          <w:marBottom w:val="0"/>
          <w:divBdr>
            <w:top w:val="none" w:sz="0" w:space="0" w:color="auto"/>
            <w:left w:val="none" w:sz="0" w:space="0" w:color="auto"/>
            <w:bottom w:val="none" w:sz="0" w:space="0" w:color="auto"/>
            <w:right w:val="none" w:sz="0" w:space="0" w:color="auto"/>
          </w:divBdr>
        </w:div>
        <w:div w:id="1775397940">
          <w:marLeft w:val="600"/>
          <w:marRight w:val="0"/>
          <w:marTop w:val="0"/>
          <w:marBottom w:val="0"/>
          <w:divBdr>
            <w:top w:val="none" w:sz="0" w:space="0" w:color="auto"/>
            <w:left w:val="none" w:sz="0" w:space="0" w:color="auto"/>
            <w:bottom w:val="none" w:sz="0" w:space="0" w:color="auto"/>
            <w:right w:val="none" w:sz="0" w:space="0" w:color="auto"/>
          </w:divBdr>
        </w:div>
        <w:div w:id="592327369">
          <w:marLeft w:val="600"/>
          <w:marRight w:val="0"/>
          <w:marTop w:val="0"/>
          <w:marBottom w:val="0"/>
          <w:divBdr>
            <w:top w:val="none" w:sz="0" w:space="0" w:color="auto"/>
            <w:left w:val="none" w:sz="0" w:space="0" w:color="auto"/>
            <w:bottom w:val="none" w:sz="0" w:space="0" w:color="auto"/>
            <w:right w:val="none" w:sz="0" w:space="0" w:color="auto"/>
          </w:divBdr>
        </w:div>
        <w:div w:id="1317222664">
          <w:marLeft w:val="600"/>
          <w:marRight w:val="0"/>
          <w:marTop w:val="0"/>
          <w:marBottom w:val="0"/>
          <w:divBdr>
            <w:top w:val="none" w:sz="0" w:space="0" w:color="auto"/>
            <w:left w:val="none" w:sz="0" w:space="0" w:color="auto"/>
            <w:bottom w:val="none" w:sz="0" w:space="0" w:color="auto"/>
            <w:right w:val="none" w:sz="0" w:space="0" w:color="auto"/>
          </w:divBdr>
        </w:div>
        <w:div w:id="2054690111">
          <w:marLeft w:val="600"/>
          <w:marRight w:val="0"/>
          <w:marTop w:val="0"/>
          <w:marBottom w:val="0"/>
          <w:divBdr>
            <w:top w:val="none" w:sz="0" w:space="0" w:color="auto"/>
            <w:left w:val="none" w:sz="0" w:space="0" w:color="auto"/>
            <w:bottom w:val="none" w:sz="0" w:space="0" w:color="auto"/>
            <w:right w:val="none" w:sz="0" w:space="0" w:color="auto"/>
          </w:divBdr>
        </w:div>
        <w:div w:id="798305176">
          <w:marLeft w:val="600"/>
          <w:marRight w:val="0"/>
          <w:marTop w:val="0"/>
          <w:marBottom w:val="0"/>
          <w:divBdr>
            <w:top w:val="none" w:sz="0" w:space="0" w:color="auto"/>
            <w:left w:val="none" w:sz="0" w:space="0" w:color="auto"/>
            <w:bottom w:val="none" w:sz="0" w:space="0" w:color="auto"/>
            <w:right w:val="none" w:sz="0" w:space="0" w:color="auto"/>
          </w:divBdr>
        </w:div>
        <w:div w:id="2008359557">
          <w:marLeft w:val="600"/>
          <w:marRight w:val="0"/>
          <w:marTop w:val="0"/>
          <w:marBottom w:val="0"/>
          <w:divBdr>
            <w:top w:val="none" w:sz="0" w:space="0" w:color="auto"/>
            <w:left w:val="none" w:sz="0" w:space="0" w:color="auto"/>
            <w:bottom w:val="none" w:sz="0" w:space="0" w:color="auto"/>
            <w:right w:val="none" w:sz="0" w:space="0" w:color="auto"/>
          </w:divBdr>
        </w:div>
        <w:div w:id="1723476462">
          <w:marLeft w:val="600"/>
          <w:marRight w:val="0"/>
          <w:marTop w:val="0"/>
          <w:marBottom w:val="0"/>
          <w:divBdr>
            <w:top w:val="none" w:sz="0" w:space="0" w:color="auto"/>
            <w:left w:val="none" w:sz="0" w:space="0" w:color="auto"/>
            <w:bottom w:val="none" w:sz="0" w:space="0" w:color="auto"/>
            <w:right w:val="none" w:sz="0" w:space="0" w:color="auto"/>
          </w:divBdr>
        </w:div>
        <w:div w:id="557671971">
          <w:marLeft w:val="600"/>
          <w:marRight w:val="0"/>
          <w:marTop w:val="0"/>
          <w:marBottom w:val="0"/>
          <w:divBdr>
            <w:top w:val="none" w:sz="0" w:space="0" w:color="auto"/>
            <w:left w:val="none" w:sz="0" w:space="0" w:color="auto"/>
            <w:bottom w:val="none" w:sz="0" w:space="0" w:color="auto"/>
            <w:right w:val="none" w:sz="0" w:space="0" w:color="auto"/>
          </w:divBdr>
        </w:div>
      </w:divsChild>
    </w:div>
    <w:div w:id="1760104311">
      <w:bodyDiv w:val="1"/>
      <w:marLeft w:val="0"/>
      <w:marRight w:val="0"/>
      <w:marTop w:val="0"/>
      <w:marBottom w:val="0"/>
      <w:divBdr>
        <w:top w:val="none" w:sz="0" w:space="0" w:color="auto"/>
        <w:left w:val="none" w:sz="0" w:space="0" w:color="auto"/>
        <w:bottom w:val="none" w:sz="0" w:space="0" w:color="auto"/>
        <w:right w:val="none" w:sz="0" w:space="0" w:color="auto"/>
      </w:divBdr>
    </w:div>
    <w:div w:id="1787118340">
      <w:bodyDiv w:val="1"/>
      <w:marLeft w:val="0"/>
      <w:marRight w:val="0"/>
      <w:marTop w:val="0"/>
      <w:marBottom w:val="0"/>
      <w:divBdr>
        <w:top w:val="none" w:sz="0" w:space="0" w:color="auto"/>
        <w:left w:val="none" w:sz="0" w:space="0" w:color="auto"/>
        <w:bottom w:val="none" w:sz="0" w:space="0" w:color="auto"/>
        <w:right w:val="none" w:sz="0" w:space="0" w:color="auto"/>
      </w:divBdr>
    </w:div>
    <w:div w:id="1789935835">
      <w:bodyDiv w:val="1"/>
      <w:marLeft w:val="0"/>
      <w:marRight w:val="0"/>
      <w:marTop w:val="0"/>
      <w:marBottom w:val="0"/>
      <w:divBdr>
        <w:top w:val="none" w:sz="0" w:space="0" w:color="auto"/>
        <w:left w:val="none" w:sz="0" w:space="0" w:color="auto"/>
        <w:bottom w:val="none" w:sz="0" w:space="0" w:color="auto"/>
        <w:right w:val="none" w:sz="0" w:space="0" w:color="auto"/>
      </w:divBdr>
    </w:div>
    <w:div w:id="1835951144">
      <w:bodyDiv w:val="1"/>
      <w:marLeft w:val="0"/>
      <w:marRight w:val="0"/>
      <w:marTop w:val="0"/>
      <w:marBottom w:val="0"/>
      <w:divBdr>
        <w:top w:val="none" w:sz="0" w:space="0" w:color="auto"/>
        <w:left w:val="none" w:sz="0" w:space="0" w:color="auto"/>
        <w:bottom w:val="none" w:sz="0" w:space="0" w:color="auto"/>
        <w:right w:val="none" w:sz="0" w:space="0" w:color="auto"/>
      </w:divBdr>
    </w:div>
    <w:div w:id="1989439131">
      <w:bodyDiv w:val="1"/>
      <w:marLeft w:val="0"/>
      <w:marRight w:val="0"/>
      <w:marTop w:val="0"/>
      <w:marBottom w:val="0"/>
      <w:divBdr>
        <w:top w:val="none" w:sz="0" w:space="0" w:color="auto"/>
        <w:left w:val="none" w:sz="0" w:space="0" w:color="auto"/>
        <w:bottom w:val="none" w:sz="0" w:space="0" w:color="auto"/>
        <w:right w:val="none" w:sz="0" w:space="0" w:color="auto"/>
      </w:divBdr>
      <w:divsChild>
        <w:div w:id="640814229">
          <w:marLeft w:val="600"/>
          <w:marRight w:val="0"/>
          <w:marTop w:val="0"/>
          <w:marBottom w:val="0"/>
          <w:divBdr>
            <w:top w:val="none" w:sz="0" w:space="0" w:color="auto"/>
            <w:left w:val="none" w:sz="0" w:space="0" w:color="auto"/>
            <w:bottom w:val="none" w:sz="0" w:space="0" w:color="auto"/>
            <w:right w:val="none" w:sz="0" w:space="0" w:color="auto"/>
          </w:divBdr>
        </w:div>
        <w:div w:id="740716468">
          <w:marLeft w:val="600"/>
          <w:marRight w:val="0"/>
          <w:marTop w:val="0"/>
          <w:marBottom w:val="0"/>
          <w:divBdr>
            <w:top w:val="none" w:sz="0" w:space="0" w:color="auto"/>
            <w:left w:val="none" w:sz="0" w:space="0" w:color="auto"/>
            <w:bottom w:val="none" w:sz="0" w:space="0" w:color="auto"/>
            <w:right w:val="none" w:sz="0" w:space="0" w:color="auto"/>
          </w:divBdr>
        </w:div>
        <w:div w:id="1846044459">
          <w:marLeft w:val="600"/>
          <w:marRight w:val="0"/>
          <w:marTop w:val="0"/>
          <w:marBottom w:val="0"/>
          <w:divBdr>
            <w:top w:val="none" w:sz="0" w:space="0" w:color="auto"/>
            <w:left w:val="none" w:sz="0" w:space="0" w:color="auto"/>
            <w:bottom w:val="none" w:sz="0" w:space="0" w:color="auto"/>
            <w:right w:val="none" w:sz="0" w:space="0" w:color="auto"/>
          </w:divBdr>
        </w:div>
        <w:div w:id="2023704568">
          <w:marLeft w:val="600"/>
          <w:marRight w:val="0"/>
          <w:marTop w:val="0"/>
          <w:marBottom w:val="0"/>
          <w:divBdr>
            <w:top w:val="none" w:sz="0" w:space="0" w:color="auto"/>
            <w:left w:val="none" w:sz="0" w:space="0" w:color="auto"/>
            <w:bottom w:val="none" w:sz="0" w:space="0" w:color="auto"/>
            <w:right w:val="none" w:sz="0" w:space="0" w:color="auto"/>
          </w:divBdr>
        </w:div>
        <w:div w:id="280261192">
          <w:marLeft w:val="600"/>
          <w:marRight w:val="0"/>
          <w:marTop w:val="0"/>
          <w:marBottom w:val="0"/>
          <w:divBdr>
            <w:top w:val="none" w:sz="0" w:space="0" w:color="auto"/>
            <w:left w:val="none" w:sz="0" w:space="0" w:color="auto"/>
            <w:bottom w:val="none" w:sz="0" w:space="0" w:color="auto"/>
            <w:right w:val="none" w:sz="0" w:space="0" w:color="auto"/>
          </w:divBdr>
        </w:div>
        <w:div w:id="1761830886">
          <w:marLeft w:val="600"/>
          <w:marRight w:val="0"/>
          <w:marTop w:val="0"/>
          <w:marBottom w:val="0"/>
          <w:divBdr>
            <w:top w:val="none" w:sz="0" w:space="0" w:color="auto"/>
            <w:left w:val="none" w:sz="0" w:space="0" w:color="auto"/>
            <w:bottom w:val="none" w:sz="0" w:space="0" w:color="auto"/>
            <w:right w:val="none" w:sz="0" w:space="0" w:color="auto"/>
          </w:divBdr>
        </w:div>
        <w:div w:id="323054005">
          <w:marLeft w:val="600"/>
          <w:marRight w:val="0"/>
          <w:marTop w:val="0"/>
          <w:marBottom w:val="0"/>
          <w:divBdr>
            <w:top w:val="none" w:sz="0" w:space="0" w:color="auto"/>
            <w:left w:val="none" w:sz="0" w:space="0" w:color="auto"/>
            <w:bottom w:val="none" w:sz="0" w:space="0" w:color="auto"/>
            <w:right w:val="none" w:sz="0" w:space="0" w:color="auto"/>
          </w:divBdr>
        </w:div>
        <w:div w:id="2012903555">
          <w:marLeft w:val="600"/>
          <w:marRight w:val="0"/>
          <w:marTop w:val="0"/>
          <w:marBottom w:val="0"/>
          <w:divBdr>
            <w:top w:val="none" w:sz="0" w:space="0" w:color="auto"/>
            <w:left w:val="none" w:sz="0" w:space="0" w:color="auto"/>
            <w:bottom w:val="none" w:sz="0" w:space="0" w:color="auto"/>
            <w:right w:val="none" w:sz="0" w:space="0" w:color="auto"/>
          </w:divBdr>
        </w:div>
        <w:div w:id="1622958300">
          <w:marLeft w:val="600"/>
          <w:marRight w:val="0"/>
          <w:marTop w:val="0"/>
          <w:marBottom w:val="0"/>
          <w:divBdr>
            <w:top w:val="none" w:sz="0" w:space="0" w:color="auto"/>
            <w:left w:val="none" w:sz="0" w:space="0" w:color="auto"/>
            <w:bottom w:val="none" w:sz="0" w:space="0" w:color="auto"/>
            <w:right w:val="none" w:sz="0" w:space="0" w:color="auto"/>
          </w:divBdr>
        </w:div>
      </w:divsChild>
    </w:div>
    <w:div w:id="2032105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5DF4BA-D4B0-419B-8B50-04D41682B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1764</TotalTime>
  <Pages>6</Pages>
  <Words>1988</Words>
  <Characters>12132</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14092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Anne-Katrine Heinsen Møller</dc:creator>
  <cp:keywords/>
  <dc:description/>
  <cp:lastModifiedBy>Thomas Kielgast Røddik</cp:lastModifiedBy>
  <cp:revision>213</cp:revision>
  <dcterms:created xsi:type="dcterms:W3CDTF">2025-07-03T11:26:00Z</dcterms:created>
  <dcterms:modified xsi:type="dcterms:W3CDTF">2025-09-22T12:41:00Z</dcterms:modified>
</cp:coreProperties>
</file>